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A3528" w14:textId="72A2005E" w:rsidR="007F73E7" w:rsidRPr="005037A5" w:rsidRDefault="00D67771" w:rsidP="005037A5">
      <w:pPr>
        <w:pStyle w:val="Titre4"/>
        <w:spacing w:after="634"/>
        <w:jc w:val="center"/>
        <w:rPr>
          <w:sz w:val="28"/>
        </w:rPr>
      </w:pPr>
      <w:r w:rsidRPr="005037A5">
        <w:rPr>
          <w:sz w:val="28"/>
        </w:rPr>
        <w:t>ANNEXE CCAP</w:t>
      </w:r>
      <w:r w:rsidR="00F3157D" w:rsidRPr="005037A5">
        <w:rPr>
          <w:sz w:val="28"/>
        </w:rPr>
        <w:t xml:space="preserve"> : </w:t>
      </w:r>
      <w:r w:rsidR="00692AD6">
        <w:rPr>
          <w:sz w:val="28"/>
        </w:rPr>
        <w:t xml:space="preserve">OBLIGATIONS </w:t>
      </w:r>
      <w:r w:rsidR="00F3157D" w:rsidRPr="005037A5">
        <w:rPr>
          <w:sz w:val="28"/>
        </w:rPr>
        <w:t xml:space="preserve">DE CONFORMITÉ DU RESPONSABLE DE LA PRESTATION LIÉES À L’ADMINISTRATION </w:t>
      </w:r>
      <w:r w:rsidR="004E2EB6">
        <w:rPr>
          <w:sz w:val="28"/>
        </w:rPr>
        <w:t>DU FONDS</w:t>
      </w:r>
    </w:p>
    <w:p w14:paraId="2FCDA675" w14:textId="6E0C1BC8" w:rsidR="005037A5" w:rsidRDefault="005037A5" w:rsidP="005037A5">
      <w:pPr>
        <w:rPr>
          <w:lang w:eastAsia="fr-FR"/>
        </w:rPr>
      </w:pPr>
    </w:p>
    <w:p w14:paraId="6192A7B6" w14:textId="2E800C68" w:rsidR="005037A5" w:rsidRPr="005037A5" w:rsidRDefault="005037A5" w:rsidP="005037A5">
      <w:pPr>
        <w:pStyle w:val="Titre4"/>
        <w:spacing w:after="634"/>
        <w:jc w:val="center"/>
      </w:pPr>
      <w:r w:rsidRPr="005037A5">
        <w:t>Partie 1 : Obligations de conformité</w:t>
      </w:r>
    </w:p>
    <w:p w14:paraId="3FC99390" w14:textId="77777777" w:rsidR="00960023" w:rsidRPr="00CD6A67" w:rsidRDefault="00960023" w:rsidP="006C00A1">
      <w:pPr>
        <w:tabs>
          <w:tab w:val="left" w:pos="3393"/>
        </w:tabs>
        <w:spacing w:before="120" w:after="120"/>
        <w:jc w:val="both"/>
        <w:rPr>
          <w:rFonts w:ascii="Arial" w:eastAsia="Calibri" w:hAnsi="Arial" w:cs="Arial"/>
          <w:b/>
          <w:color w:val="000080"/>
          <w:sz w:val="22"/>
          <w:szCs w:val="22"/>
          <w:lang w:val="fr-FR" w:eastAsia="en-GB"/>
        </w:rPr>
      </w:pPr>
    </w:p>
    <w:p w14:paraId="34767486" w14:textId="2BD7866C" w:rsidR="00C01B5F" w:rsidRPr="003475D7" w:rsidRDefault="00C01B5F" w:rsidP="003475D7">
      <w:pPr>
        <w:pStyle w:val="Num5"/>
        <w:numPr>
          <w:ilvl w:val="0"/>
          <w:numId w:val="29"/>
        </w:numPr>
        <w:pBdr>
          <w:bottom w:val="single" w:sz="4" w:space="1" w:color="auto"/>
        </w:pBdr>
        <w:spacing w:before="120" w:after="120"/>
        <w:rPr>
          <w:rFonts w:ascii="Arial" w:hAnsi="Arial" w:cs="Arial"/>
          <w:b/>
          <w:color w:val="000080"/>
          <w:lang w:eastAsia="en-GB"/>
        </w:rPr>
      </w:pPr>
      <w:r w:rsidRPr="00F62204">
        <w:rPr>
          <w:rFonts w:ascii="Arial" w:hAnsi="Arial" w:cs="Arial"/>
          <w:b/>
          <w:color w:val="000080"/>
          <w:lang w:eastAsia="en-GB"/>
        </w:rPr>
        <w:t> LUTTE CONTRE LE BLANCHIMENT D’ARGENT ET LE FINANCEMENT DU TERRORISME </w:t>
      </w:r>
    </w:p>
    <w:p w14:paraId="344358E6" w14:textId="52B83C2B" w:rsidR="00391ECB" w:rsidRPr="00CD6A67" w:rsidRDefault="00351887" w:rsidP="33A0688C">
      <w:pPr>
        <w:tabs>
          <w:tab w:val="left" w:pos="3393"/>
        </w:tabs>
        <w:spacing w:before="120" w:after="120"/>
        <w:jc w:val="both"/>
        <w:rPr>
          <w:rFonts w:ascii="Arial" w:hAnsi="Arial" w:cs="Arial"/>
          <w:sz w:val="22"/>
          <w:szCs w:val="22"/>
          <w:lang w:val="fr-FR"/>
        </w:rPr>
      </w:pPr>
      <w:r w:rsidRPr="00CD6A67">
        <w:rPr>
          <w:rFonts w:ascii="Arial" w:hAnsi="Arial" w:cs="Arial"/>
          <w:sz w:val="22"/>
          <w:szCs w:val="22"/>
          <w:lang w:val="fr-FR"/>
        </w:rPr>
        <w:t xml:space="preserve">Le responsable de la prestation doit faire preuve de diligence raisonnable à l’égard </w:t>
      </w:r>
      <w:r w:rsidR="004E2EB6" w:rsidRPr="00CD6A67">
        <w:rPr>
          <w:rFonts w:ascii="Arial" w:hAnsi="Arial" w:cs="Arial"/>
          <w:sz w:val="22"/>
          <w:szCs w:val="22"/>
          <w:lang w:val="fr-FR"/>
        </w:rPr>
        <w:t>des</w:t>
      </w:r>
      <w:r w:rsidR="004E2EB6">
        <w:rPr>
          <w:rFonts w:ascii="Arial" w:hAnsi="Arial" w:cs="Arial"/>
          <w:sz w:val="22"/>
          <w:szCs w:val="22"/>
          <w:lang w:val="fr-FR"/>
        </w:rPr>
        <w:t xml:space="preserve"> bénéficiaires</w:t>
      </w:r>
      <w:ins w:id="0" w:author="LIEGEOIS Lauriane" w:date="2026-02-03T12:00:00Z">
        <w:r w:rsidR="00AE18FE">
          <w:rPr>
            <w:rFonts w:ascii="Arial" w:hAnsi="Arial" w:cs="Arial"/>
            <w:sz w:val="22"/>
            <w:szCs w:val="22"/>
            <w:lang w:val="fr-FR"/>
          </w:rPr>
          <w:t xml:space="preserve"> et prestataires</w:t>
        </w:r>
      </w:ins>
      <w:r w:rsidRPr="00CD6A67">
        <w:rPr>
          <w:rFonts w:ascii="Arial" w:hAnsi="Arial" w:cs="Arial"/>
          <w:sz w:val="22"/>
          <w:szCs w:val="22"/>
          <w:lang w:val="fr-FR"/>
        </w:rPr>
        <w:t>.</w:t>
      </w:r>
      <w:r w:rsidR="004E2EB6">
        <w:rPr>
          <w:rFonts w:ascii="Arial" w:hAnsi="Arial" w:cs="Arial"/>
          <w:sz w:val="22"/>
          <w:szCs w:val="22"/>
          <w:lang w:val="fr-FR"/>
        </w:rPr>
        <w:t xml:space="preserve"> Un bénéficiaire </w:t>
      </w:r>
      <w:r w:rsidRPr="00CD6A67">
        <w:rPr>
          <w:rFonts w:ascii="Arial" w:hAnsi="Arial" w:cs="Arial"/>
          <w:sz w:val="22"/>
          <w:szCs w:val="22"/>
          <w:lang w:val="fr-FR"/>
        </w:rPr>
        <w:t>désigne l’organisation qui recevra un financement dans le cadre du programme.</w:t>
      </w:r>
    </w:p>
    <w:p w14:paraId="626B8827" w14:textId="042866A8" w:rsidR="00960023" w:rsidRPr="00351887" w:rsidRDefault="00351887" w:rsidP="00E80F41">
      <w:pPr>
        <w:spacing w:before="120" w:after="120"/>
        <w:rPr>
          <w:rFonts w:ascii="Arial" w:hAnsi="Arial" w:cs="Arial"/>
          <w:sz w:val="22"/>
          <w:szCs w:val="22"/>
        </w:rPr>
      </w:pPr>
      <w:r w:rsidRPr="00351887">
        <w:rPr>
          <w:rFonts w:ascii="Arial" w:hAnsi="Arial" w:cs="Arial"/>
          <w:sz w:val="22"/>
          <w:szCs w:val="22"/>
        </w:rPr>
        <w:t xml:space="preserve">Elle s’engage ainsi pendant toute la durée du contrat à : </w:t>
      </w:r>
    </w:p>
    <w:p w14:paraId="1E9C1F4A" w14:textId="491E0659" w:rsidR="00E80F41" w:rsidRPr="00CD6A67" w:rsidRDefault="00E80F41" w:rsidP="003475D7">
      <w:pPr>
        <w:pStyle w:val="Paragraphedeliste"/>
        <w:widowControl/>
        <w:numPr>
          <w:ilvl w:val="0"/>
          <w:numId w:val="13"/>
        </w:numPr>
        <w:spacing w:before="120" w:after="120" w:line="240" w:lineRule="auto"/>
        <w:contextualSpacing w:val="0"/>
        <w:jc w:val="both"/>
        <w:rPr>
          <w:rFonts w:ascii="Arial" w:hAnsi="Arial" w:cs="Arial"/>
          <w:lang w:val="fr-FR"/>
        </w:rPr>
      </w:pPr>
      <w:proofErr w:type="gramStart"/>
      <w:r w:rsidRPr="00CD6A67">
        <w:rPr>
          <w:rFonts w:ascii="Arial" w:hAnsi="Arial" w:cs="Arial"/>
          <w:lang w:val="fr-FR"/>
        </w:rPr>
        <w:t>appliquer</w:t>
      </w:r>
      <w:proofErr w:type="gramEnd"/>
      <w:r w:rsidRPr="00CD6A67">
        <w:rPr>
          <w:rFonts w:ascii="Arial" w:hAnsi="Arial" w:cs="Arial"/>
          <w:lang w:val="fr-FR"/>
        </w:rPr>
        <w:t xml:space="preserve"> à chaque</w:t>
      </w:r>
      <w:r w:rsidR="004E2EB6">
        <w:rPr>
          <w:rFonts w:ascii="Arial" w:hAnsi="Arial" w:cs="Arial"/>
          <w:lang w:val="fr-FR"/>
        </w:rPr>
        <w:t xml:space="preserve"> bénéficiaire</w:t>
      </w:r>
      <w:r w:rsidRPr="00CD6A67">
        <w:rPr>
          <w:rFonts w:ascii="Arial" w:hAnsi="Arial" w:cs="Arial"/>
          <w:lang w:val="fr-FR"/>
        </w:rPr>
        <w:t xml:space="preserve">  les exigences en matière d’identification et de connaissances relatives à la lutte contre le blanchiment d’argent et le financement du terrorisme conformément à l’annexe [a] ;</w:t>
      </w:r>
    </w:p>
    <w:p w14:paraId="66691D17" w14:textId="6D877D87" w:rsidR="00E80F41" w:rsidRPr="00CD6A67" w:rsidRDefault="00E80F41" w:rsidP="003475D7">
      <w:pPr>
        <w:pStyle w:val="Paragraphedeliste"/>
        <w:widowControl/>
        <w:numPr>
          <w:ilvl w:val="0"/>
          <w:numId w:val="13"/>
        </w:numPr>
        <w:spacing w:before="120" w:after="120" w:line="240" w:lineRule="auto"/>
        <w:contextualSpacing w:val="0"/>
        <w:jc w:val="both"/>
        <w:rPr>
          <w:rFonts w:ascii="Arial" w:hAnsi="Arial" w:cs="Arial"/>
          <w:lang w:val="fr-FR"/>
        </w:rPr>
      </w:pPr>
      <w:proofErr w:type="gramStart"/>
      <w:r w:rsidRPr="00CD6A67">
        <w:rPr>
          <w:rFonts w:ascii="Arial" w:hAnsi="Arial" w:cs="Arial"/>
          <w:lang w:val="fr-FR"/>
        </w:rPr>
        <w:t>maintenir</w:t>
      </w:r>
      <w:proofErr w:type="gramEnd"/>
      <w:r w:rsidRPr="00CD6A67">
        <w:rPr>
          <w:rFonts w:ascii="Arial" w:hAnsi="Arial" w:cs="Arial"/>
          <w:lang w:val="fr-FR"/>
        </w:rPr>
        <w:t xml:space="preserve"> en tout temps les procédures de mise en œuvre de l’obligation de diligence énoncée à l’annexe [a];</w:t>
      </w:r>
    </w:p>
    <w:p w14:paraId="698DF8EF" w14:textId="434B1A2E" w:rsidR="00E80F41" w:rsidRPr="00CD6A67" w:rsidRDefault="00E80F41" w:rsidP="003475D7">
      <w:pPr>
        <w:pStyle w:val="Paragraphedeliste"/>
        <w:widowControl/>
        <w:numPr>
          <w:ilvl w:val="0"/>
          <w:numId w:val="13"/>
        </w:numPr>
        <w:spacing w:before="120" w:after="120" w:line="240" w:lineRule="auto"/>
        <w:contextualSpacing w:val="0"/>
        <w:jc w:val="both"/>
        <w:rPr>
          <w:rFonts w:ascii="Arial" w:hAnsi="Arial" w:cs="Arial"/>
          <w:lang w:val="fr-FR"/>
        </w:rPr>
      </w:pPr>
      <w:proofErr w:type="gramStart"/>
      <w:r w:rsidRPr="00CD6A67">
        <w:rPr>
          <w:rFonts w:ascii="Arial" w:hAnsi="Arial" w:cs="Arial"/>
          <w:lang w:val="fr-FR"/>
        </w:rPr>
        <w:t>autoriser</w:t>
      </w:r>
      <w:proofErr w:type="gramEnd"/>
      <w:r w:rsidRPr="00CD6A67">
        <w:rPr>
          <w:rFonts w:ascii="Arial" w:hAnsi="Arial" w:cs="Arial"/>
          <w:lang w:val="fr-FR"/>
        </w:rPr>
        <w:t xml:space="preserve"> l’AFD à réaliser, ou à faire réaliser par un tiers pour son compte, la vérification de l’exécution de son obligation de vigilance dans la lutte contre le blanchiment de capitaux et le financement du terrorisme ;</w:t>
      </w:r>
    </w:p>
    <w:p w14:paraId="0693D327" w14:textId="0F5166F2" w:rsidR="00E80F41" w:rsidRPr="00CD6A67" w:rsidRDefault="00E80F41" w:rsidP="003475D7">
      <w:pPr>
        <w:pStyle w:val="Paragraphedeliste"/>
        <w:widowControl/>
        <w:numPr>
          <w:ilvl w:val="0"/>
          <w:numId w:val="13"/>
        </w:numPr>
        <w:spacing w:before="120" w:after="120" w:line="240" w:lineRule="auto"/>
        <w:contextualSpacing w:val="0"/>
        <w:jc w:val="both"/>
        <w:rPr>
          <w:rFonts w:ascii="Arial" w:hAnsi="Arial" w:cs="Arial"/>
          <w:lang w:val="fr-FR"/>
        </w:rPr>
      </w:pPr>
      <w:proofErr w:type="gramStart"/>
      <w:r w:rsidRPr="00CD6A67">
        <w:rPr>
          <w:rFonts w:ascii="Arial" w:hAnsi="Arial" w:cs="Arial"/>
          <w:lang w:val="fr-FR"/>
        </w:rPr>
        <w:t>si</w:t>
      </w:r>
      <w:proofErr w:type="gramEnd"/>
      <w:r w:rsidRPr="00CD6A67">
        <w:rPr>
          <w:rFonts w:ascii="Arial" w:hAnsi="Arial" w:cs="Arial"/>
          <w:lang w:val="fr-FR"/>
        </w:rPr>
        <w:t xml:space="preserve"> l’AFD le demande, collecte et met à la disposition de l’AFD les données à caractère personnel de toute personne physique (identité, citoyenneté, domicile) et/ou morale (raison sociale, lieu de constitution, siège social, identité des actionnaires) bénéficiant d’un accord ;</w:t>
      </w:r>
    </w:p>
    <w:p w14:paraId="6638A9D9" w14:textId="0AE4220E" w:rsidR="003F2990" w:rsidRPr="00CD6A67" w:rsidRDefault="00E80F41">
      <w:pPr>
        <w:pStyle w:val="Paragraphedeliste"/>
        <w:widowControl/>
        <w:numPr>
          <w:ilvl w:val="0"/>
          <w:numId w:val="13"/>
        </w:numPr>
        <w:tabs>
          <w:tab w:val="left" w:pos="3393"/>
        </w:tabs>
        <w:spacing w:before="120" w:after="120" w:line="240" w:lineRule="auto"/>
        <w:contextualSpacing w:val="0"/>
        <w:jc w:val="both"/>
        <w:rPr>
          <w:rFonts w:ascii="Arial" w:hAnsi="Arial" w:cs="Arial"/>
          <w:lang w:val="fr-FR"/>
        </w:rPr>
      </w:pPr>
      <w:proofErr w:type="gramStart"/>
      <w:r w:rsidRPr="00CD6A67">
        <w:rPr>
          <w:rFonts w:ascii="Arial" w:hAnsi="Arial" w:cs="Arial"/>
          <w:lang w:val="fr-FR"/>
        </w:rPr>
        <w:t>faire</w:t>
      </w:r>
      <w:proofErr w:type="gramEnd"/>
      <w:r w:rsidRPr="00CD6A67">
        <w:rPr>
          <w:rFonts w:ascii="Arial" w:hAnsi="Arial" w:cs="Arial"/>
          <w:lang w:val="fr-FR"/>
        </w:rPr>
        <w:t xml:space="preserve"> signer la déclaration de bonne réputation figurant à l’annexe [b] par chaque</w:t>
      </w:r>
      <w:r w:rsidR="004E2EB6">
        <w:rPr>
          <w:rFonts w:ascii="Arial" w:hAnsi="Arial" w:cs="Arial"/>
          <w:lang w:val="fr-FR"/>
        </w:rPr>
        <w:t xml:space="preserve"> bénéficiaire</w:t>
      </w:r>
      <w:r w:rsidRPr="00CD6A67">
        <w:rPr>
          <w:rFonts w:ascii="Arial" w:hAnsi="Arial" w:cs="Arial"/>
          <w:lang w:val="fr-FR"/>
        </w:rPr>
        <w:t xml:space="preserve"> avant la signature de l’entente et la remise des fonds par le responsable </w:t>
      </w:r>
      <w:r w:rsidR="004E2EB6">
        <w:rPr>
          <w:rFonts w:ascii="Arial" w:hAnsi="Arial" w:cs="Arial"/>
          <w:lang w:val="fr-FR"/>
        </w:rPr>
        <w:t xml:space="preserve">du bénéficiaire </w:t>
      </w:r>
      <w:r w:rsidRPr="00CD6A67">
        <w:rPr>
          <w:rFonts w:ascii="Arial" w:hAnsi="Arial" w:cs="Arial"/>
          <w:lang w:val="fr-FR"/>
        </w:rPr>
        <w:t>comme condition de cette signature;</w:t>
      </w:r>
    </w:p>
    <w:p w14:paraId="3B349E1C" w14:textId="1851FA2C" w:rsidR="00C01B5F" w:rsidRPr="00CD6A67" w:rsidRDefault="00E80F41">
      <w:pPr>
        <w:pStyle w:val="Paragraphedeliste"/>
        <w:widowControl/>
        <w:numPr>
          <w:ilvl w:val="0"/>
          <w:numId w:val="13"/>
        </w:numPr>
        <w:tabs>
          <w:tab w:val="left" w:pos="3393"/>
        </w:tabs>
        <w:spacing w:before="120" w:after="120" w:line="240" w:lineRule="auto"/>
        <w:contextualSpacing w:val="0"/>
        <w:jc w:val="both"/>
        <w:rPr>
          <w:rFonts w:ascii="Arial" w:hAnsi="Arial" w:cs="Arial"/>
          <w:lang w:val="fr-FR"/>
        </w:rPr>
      </w:pPr>
      <w:proofErr w:type="gramStart"/>
      <w:r w:rsidRPr="00CD6A67">
        <w:rPr>
          <w:rFonts w:ascii="Arial" w:hAnsi="Arial" w:cs="Arial"/>
          <w:lang w:val="fr-FR"/>
        </w:rPr>
        <w:t>informer</w:t>
      </w:r>
      <w:proofErr w:type="gramEnd"/>
      <w:r w:rsidRPr="00CD6A67">
        <w:rPr>
          <w:rFonts w:ascii="Arial" w:hAnsi="Arial" w:cs="Arial"/>
          <w:lang w:val="fr-FR"/>
        </w:rPr>
        <w:t xml:space="preserve"> l’AFD dès qu’elle se trouve dans un cas de signalement visé par la Déclaration de bonne réputation figurant à l’annexe [b].</w:t>
      </w:r>
    </w:p>
    <w:p w14:paraId="55748AE5" w14:textId="77217CEF" w:rsidR="006B78D8" w:rsidRPr="00B17B93" w:rsidRDefault="006B78D8" w:rsidP="006C00A1">
      <w:pPr>
        <w:tabs>
          <w:tab w:val="left" w:pos="3393"/>
        </w:tabs>
        <w:spacing w:before="120" w:after="120"/>
        <w:jc w:val="both"/>
        <w:rPr>
          <w:rFonts w:ascii="Arial" w:hAnsi="Arial" w:cs="Arial"/>
          <w:sz w:val="22"/>
          <w:szCs w:val="22"/>
        </w:rPr>
      </w:pPr>
    </w:p>
    <w:p w14:paraId="7232EBEC" w14:textId="77777777" w:rsidR="00960023" w:rsidRPr="00B17B93" w:rsidRDefault="00960023" w:rsidP="006C00A1">
      <w:pPr>
        <w:tabs>
          <w:tab w:val="left" w:pos="3393"/>
        </w:tabs>
        <w:spacing w:before="120" w:after="120"/>
        <w:jc w:val="both"/>
        <w:rPr>
          <w:rFonts w:ascii="Arial" w:hAnsi="Arial" w:cs="Arial"/>
          <w:sz w:val="22"/>
          <w:szCs w:val="22"/>
        </w:rPr>
      </w:pPr>
    </w:p>
    <w:p w14:paraId="0D97A65C" w14:textId="6F6443E7" w:rsidR="00C04A8C" w:rsidRPr="003475D7" w:rsidRDefault="00EE1DDA" w:rsidP="003475D7">
      <w:pPr>
        <w:pStyle w:val="Paragraphedeliste"/>
        <w:numPr>
          <w:ilvl w:val="0"/>
          <w:numId w:val="29"/>
        </w:numPr>
        <w:pBdr>
          <w:bottom w:val="single" w:sz="4" w:space="1" w:color="auto"/>
        </w:pBdr>
        <w:jc w:val="both"/>
        <w:rPr>
          <w:rFonts w:ascii="Arial" w:hAnsi="Arial" w:cs="Arial"/>
          <w:b/>
          <w:color w:val="000080"/>
          <w:lang w:val="fr-FR" w:eastAsia="en-GB"/>
        </w:rPr>
      </w:pPr>
      <w:r>
        <w:rPr>
          <w:rFonts w:ascii="Arial" w:hAnsi="Arial" w:cs="Arial"/>
          <w:b/>
          <w:color w:val="000080"/>
          <w:lang w:val="fr-FR" w:eastAsia="en-GB"/>
        </w:rPr>
        <w:t>AUDIT</w:t>
      </w:r>
    </w:p>
    <w:p w14:paraId="4B87E25D" w14:textId="47A598E1" w:rsidR="00351887" w:rsidRPr="00CD6A67" w:rsidRDefault="006D0966" w:rsidP="33A0688C">
      <w:pPr>
        <w:pStyle w:val="Level2Texte"/>
        <w:ind w:left="0"/>
        <w:rPr>
          <w:rFonts w:ascii="Arial" w:eastAsia="Times New Roman" w:hAnsi="Arial" w:cs="Arial"/>
          <w:lang w:val="fr-FR" w:eastAsia="zh-CN"/>
        </w:rPr>
      </w:pPr>
      <w:r w:rsidRPr="00CD6A67">
        <w:rPr>
          <w:rFonts w:ascii="Arial" w:eastAsia="Times New Roman" w:hAnsi="Arial" w:cs="Arial"/>
          <w:lang w:val="fr-FR" w:eastAsia="zh-CN"/>
        </w:rPr>
        <w:t xml:space="preserve">L’audit financier final mentionné dans le mandat peut être étendu aux </w:t>
      </w:r>
      <w:r w:rsidR="004E2EB6">
        <w:rPr>
          <w:rFonts w:ascii="Arial" w:eastAsia="Times New Roman" w:hAnsi="Arial" w:cs="Arial"/>
          <w:lang w:val="fr-FR" w:eastAsia="zh-CN"/>
        </w:rPr>
        <w:t>activités</w:t>
      </w:r>
      <w:r w:rsidRPr="00CD6A67">
        <w:rPr>
          <w:rFonts w:ascii="Arial" w:eastAsia="Times New Roman" w:hAnsi="Arial" w:cs="Arial"/>
          <w:lang w:val="fr-FR" w:eastAsia="zh-CN"/>
        </w:rPr>
        <w:t xml:space="preserve"> mis en œuvre par les </w:t>
      </w:r>
      <w:r w:rsidR="004E2EB6">
        <w:rPr>
          <w:rFonts w:ascii="Arial" w:eastAsia="Times New Roman" w:hAnsi="Arial" w:cs="Arial"/>
          <w:lang w:val="fr-FR" w:eastAsia="zh-CN"/>
        </w:rPr>
        <w:t>bénéficiaires.</w:t>
      </w:r>
    </w:p>
    <w:p w14:paraId="5E748A93" w14:textId="7E82A104" w:rsidR="006D0966" w:rsidRDefault="006D0966">
      <w:pPr>
        <w:suppressAutoHyphens w:val="0"/>
        <w:spacing w:after="200" w:line="276" w:lineRule="auto"/>
        <w:rPr>
          <w:rFonts w:ascii="Arial" w:hAnsi="Arial" w:cs="Arial"/>
          <w:sz w:val="22"/>
          <w:szCs w:val="22"/>
        </w:rPr>
      </w:pPr>
      <w:r>
        <w:rPr>
          <w:rFonts w:ascii="Arial" w:hAnsi="Arial" w:cs="Arial"/>
          <w:sz w:val="22"/>
          <w:szCs w:val="22"/>
        </w:rPr>
        <w:br w:type="page"/>
      </w:r>
    </w:p>
    <w:p w14:paraId="746824BD" w14:textId="77777777" w:rsidR="00351887" w:rsidRPr="00B17B93" w:rsidRDefault="00351887">
      <w:pPr>
        <w:suppressAutoHyphens w:val="0"/>
        <w:spacing w:after="200" w:line="276" w:lineRule="auto"/>
        <w:rPr>
          <w:rFonts w:ascii="Arial" w:hAnsi="Arial" w:cs="Arial"/>
          <w:sz w:val="22"/>
          <w:szCs w:val="22"/>
        </w:rPr>
      </w:pPr>
    </w:p>
    <w:p w14:paraId="57E61FDF" w14:textId="0DE5C487" w:rsidR="00E07ED0" w:rsidRPr="004E2EB6" w:rsidRDefault="00B70ED7" w:rsidP="33A0688C">
      <w:pPr>
        <w:pBdr>
          <w:bottom w:val="single" w:sz="4" w:space="1" w:color="auto"/>
        </w:pBdr>
        <w:spacing w:before="120" w:after="120"/>
        <w:rPr>
          <w:rFonts w:ascii="Arial" w:hAnsi="Arial" w:cs="Arial"/>
          <w:b/>
          <w:bCs/>
          <w:color w:val="000080"/>
          <w:highlight w:val="lightGray"/>
          <w:lang w:val="fr-FR" w:eastAsia="en-GB"/>
        </w:rPr>
      </w:pPr>
      <w:r w:rsidRPr="00CD6A67">
        <w:rPr>
          <w:rFonts w:ascii="Arial" w:hAnsi="Arial" w:cs="Arial"/>
          <w:b/>
          <w:bCs/>
          <w:color w:val="000080"/>
          <w:highlight w:val="lightGray"/>
          <w:lang w:val="fr-FR" w:eastAsia="en-GB"/>
        </w:rPr>
        <w:t xml:space="preserve">ANNEXE [a] - PROCÉDURE DE DILIGENCE RAISONNABLE APPLIQUÉE PAR LE RESPONSABLE DE LA PRESTATION AUX </w:t>
      </w:r>
      <w:r w:rsidR="004E2EB6">
        <w:rPr>
          <w:rFonts w:ascii="Arial" w:hAnsi="Arial" w:cs="Arial"/>
          <w:b/>
          <w:bCs/>
          <w:color w:val="000080"/>
          <w:highlight w:val="lightGray"/>
          <w:lang w:val="fr-FR" w:eastAsia="en-GB"/>
        </w:rPr>
        <w:t xml:space="preserve">BENEFICIAIRES </w:t>
      </w:r>
      <w:r w:rsidRPr="00CD6A67">
        <w:rPr>
          <w:rFonts w:ascii="Arial" w:hAnsi="Arial" w:cs="Arial"/>
          <w:b/>
          <w:bCs/>
          <w:color w:val="000080"/>
          <w:highlight w:val="lightGray"/>
          <w:lang w:val="fr-FR" w:eastAsia="en-GB"/>
        </w:rPr>
        <w:t xml:space="preserve">POUR LUTTER CONTRE LE BLANCHIMENT D’ARGENT ET LE FINANCEMENT DU TERRORISME </w:t>
      </w:r>
    </w:p>
    <w:p w14:paraId="29E4ED46" w14:textId="148FBAC1" w:rsidR="00B759A4" w:rsidRPr="00B17B93" w:rsidRDefault="00351887" w:rsidP="00CF631F">
      <w:pPr>
        <w:pStyle w:val="ANNEXE"/>
        <w:rPr>
          <w:rFonts w:ascii="Arial" w:hAnsi="Arial" w:cs="Arial"/>
          <w:i/>
          <w:noProof/>
          <w:sz w:val="22"/>
          <w:szCs w:val="22"/>
        </w:rPr>
      </w:pPr>
      <w:bookmarkStart w:id="1" w:name="_Toc25828308"/>
      <w:bookmarkStart w:id="2" w:name="TOUT"/>
      <w:r>
        <w:rPr>
          <w:rFonts w:ascii="Arial" w:hAnsi="Arial" w:cs="Arial"/>
          <w:i/>
          <w:noProof/>
          <w:sz w:val="22"/>
          <w:szCs w:val="22"/>
        </w:rPr>
        <w:t>(Ne pas joindre ce tableau à l’entente avec chaque chef de projet)</w:t>
      </w:r>
    </w:p>
    <w:p w14:paraId="50EBA49D" w14:textId="575E1E46" w:rsidR="00CA2ED1" w:rsidRPr="00B17B93" w:rsidRDefault="00CA2ED1" w:rsidP="00CF631F">
      <w:pPr>
        <w:pStyle w:val="ANNEXE"/>
        <w:rPr>
          <w:rFonts w:ascii="Arial" w:hAnsi="Arial" w:cs="Arial"/>
          <w:noProof/>
          <w:sz w:val="22"/>
          <w:szCs w:val="22"/>
        </w:rPr>
      </w:pPr>
    </w:p>
    <w:tbl>
      <w:tblPr>
        <w:tblStyle w:val="Grillemoyenne3-Accent1"/>
        <w:tblpPr w:leftFromText="141" w:rightFromText="141" w:vertAnchor="text" w:horzAnchor="margin" w:tblpY="24"/>
        <w:tblW w:w="9346" w:type="dxa"/>
        <w:tblLayout w:type="fixed"/>
        <w:tblLook w:val="04A0" w:firstRow="1" w:lastRow="0" w:firstColumn="1" w:lastColumn="0" w:noHBand="0" w:noVBand="1"/>
      </w:tblPr>
      <w:tblGrid>
        <w:gridCol w:w="1691"/>
        <w:gridCol w:w="1111"/>
        <w:gridCol w:w="6544"/>
      </w:tblGrid>
      <w:tr w:rsidR="008D3F7E" w:rsidRPr="00B17B93" w14:paraId="588B5468" w14:textId="77777777" w:rsidTr="004E2EB6">
        <w:trPr>
          <w:cnfStyle w:val="100000000000" w:firstRow="1" w:lastRow="0" w:firstColumn="0" w:lastColumn="0" w:oddVBand="0" w:evenVBand="0" w:oddHBand="0"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1691" w:type="dxa"/>
          </w:tcPr>
          <w:p w14:paraId="31224985" w14:textId="77777777" w:rsidR="008D3F7E" w:rsidRPr="00B17B93" w:rsidRDefault="008D3F7E" w:rsidP="008D3F7E">
            <w:pPr>
              <w:suppressAutoHyphens w:val="0"/>
              <w:jc w:val="both"/>
              <w:rPr>
                <w:rFonts w:ascii="Arial" w:eastAsiaTheme="minorHAnsi" w:hAnsi="Arial" w:cs="Arial"/>
                <w:sz w:val="19"/>
                <w:szCs w:val="19"/>
                <w:lang w:eastAsia="en-US"/>
              </w:rPr>
            </w:pPr>
            <w:r w:rsidRPr="00B17B93">
              <w:rPr>
                <w:rFonts w:ascii="Arial" w:eastAsiaTheme="minorHAnsi" w:hAnsi="Arial" w:cs="Arial"/>
                <w:sz w:val="19"/>
                <w:szCs w:val="19"/>
                <w:lang w:eastAsia="en-US"/>
              </w:rPr>
              <w:t>Catégorie</w:t>
            </w:r>
          </w:p>
        </w:tc>
        <w:tc>
          <w:tcPr>
            <w:tcW w:w="1111" w:type="dxa"/>
          </w:tcPr>
          <w:p w14:paraId="0B6B3675" w14:textId="77777777" w:rsidR="008D3F7E" w:rsidRPr="00B17B93" w:rsidRDefault="008D3F7E" w:rsidP="008D3F7E">
            <w:pPr>
              <w:suppressAutoHyphens w:val="0"/>
              <w:jc w:val="both"/>
              <w:cnfStyle w:val="100000000000" w:firstRow="1" w:lastRow="0" w:firstColumn="0" w:lastColumn="0" w:oddVBand="0" w:evenVBand="0" w:oddHBand="0" w:evenHBand="0" w:firstRowFirstColumn="0" w:firstRowLastColumn="0" w:lastRowFirstColumn="0" w:lastRowLastColumn="0"/>
              <w:rPr>
                <w:rFonts w:ascii="Arial" w:eastAsiaTheme="minorHAnsi" w:hAnsi="Arial" w:cs="Arial"/>
                <w:sz w:val="19"/>
                <w:szCs w:val="19"/>
                <w:lang w:eastAsia="en-US"/>
              </w:rPr>
            </w:pPr>
            <w:r w:rsidRPr="00B17B93">
              <w:rPr>
                <w:rFonts w:ascii="Arial" w:eastAsiaTheme="minorHAnsi" w:hAnsi="Arial" w:cs="Arial"/>
                <w:sz w:val="19"/>
                <w:szCs w:val="19"/>
                <w:lang w:eastAsia="en-US"/>
              </w:rPr>
              <w:t>Sous-catégorie</w:t>
            </w:r>
          </w:p>
        </w:tc>
        <w:tc>
          <w:tcPr>
            <w:tcW w:w="6544" w:type="dxa"/>
          </w:tcPr>
          <w:p w14:paraId="2B14D064" w14:textId="77777777" w:rsidR="008D3F7E" w:rsidRPr="00B17B93" w:rsidRDefault="008D3F7E" w:rsidP="008D3F7E">
            <w:pPr>
              <w:suppressAutoHyphens w:val="0"/>
              <w:jc w:val="both"/>
              <w:cnfStyle w:val="100000000000" w:firstRow="1" w:lastRow="0" w:firstColumn="0" w:lastColumn="0" w:oddVBand="0" w:evenVBand="0" w:oddHBand="0" w:evenHBand="0" w:firstRowFirstColumn="0" w:firstRowLastColumn="0" w:lastRowFirstColumn="0" w:lastRowLastColumn="0"/>
              <w:rPr>
                <w:rFonts w:ascii="Arial" w:eastAsiaTheme="minorHAnsi" w:hAnsi="Arial" w:cs="Arial"/>
                <w:sz w:val="19"/>
                <w:szCs w:val="19"/>
                <w:lang w:eastAsia="en-US"/>
              </w:rPr>
            </w:pPr>
            <w:r w:rsidRPr="00B17B93">
              <w:rPr>
                <w:rFonts w:ascii="Arial" w:eastAsiaTheme="minorHAnsi" w:hAnsi="Arial" w:cs="Arial"/>
                <w:sz w:val="19"/>
                <w:szCs w:val="19"/>
                <w:lang w:eastAsia="en-US"/>
              </w:rPr>
              <w:t>Actions</w:t>
            </w:r>
          </w:p>
        </w:tc>
      </w:tr>
      <w:tr w:rsidR="008D3F7E" w:rsidRPr="00B17B93" w14:paraId="67DC8F74" w14:textId="77777777" w:rsidTr="004E2EB6">
        <w:trPr>
          <w:cnfStyle w:val="000000100000" w:firstRow="0" w:lastRow="0" w:firstColumn="0" w:lastColumn="0" w:oddVBand="0" w:evenVBand="0" w:oddHBand="1" w:evenHBand="0" w:firstRowFirstColumn="0" w:firstRowLastColumn="0" w:lastRowFirstColumn="0" w:lastRowLastColumn="0"/>
          <w:trHeight w:val="2494"/>
        </w:trPr>
        <w:tc>
          <w:tcPr>
            <w:cnfStyle w:val="001000000000" w:firstRow="0" w:lastRow="0" w:firstColumn="1" w:lastColumn="0" w:oddVBand="0" w:evenVBand="0" w:oddHBand="0" w:evenHBand="0" w:firstRowFirstColumn="0" w:firstRowLastColumn="0" w:lastRowFirstColumn="0" w:lastRowLastColumn="0"/>
            <w:tcW w:w="1691" w:type="dxa"/>
          </w:tcPr>
          <w:p w14:paraId="74320FF1" w14:textId="2B66348C" w:rsidR="008D3F7E" w:rsidRPr="00B17B93" w:rsidRDefault="008D3F7E" w:rsidP="008D3F7E">
            <w:pPr>
              <w:suppressAutoHyphens w:val="0"/>
              <w:jc w:val="center"/>
              <w:rPr>
                <w:rFonts w:ascii="Arial" w:eastAsiaTheme="minorHAnsi" w:hAnsi="Arial" w:cs="Arial"/>
                <w:sz w:val="19"/>
                <w:szCs w:val="19"/>
                <w:lang w:eastAsia="en-US"/>
              </w:rPr>
            </w:pPr>
            <w:r w:rsidRPr="00B17B93">
              <w:rPr>
                <w:rFonts w:ascii="Arial" w:eastAsiaTheme="minorHAnsi" w:hAnsi="Arial" w:cs="Arial"/>
                <w:sz w:val="19"/>
                <w:szCs w:val="19"/>
                <w:lang w:eastAsia="en-US"/>
              </w:rPr>
              <w:t xml:space="preserve">Critères d’éligibilité des </w:t>
            </w:r>
            <w:r w:rsidR="004E2EB6">
              <w:rPr>
                <w:rFonts w:ascii="Arial" w:eastAsiaTheme="minorHAnsi" w:hAnsi="Arial" w:cs="Arial"/>
                <w:sz w:val="19"/>
                <w:szCs w:val="19"/>
                <w:lang w:eastAsia="en-US"/>
              </w:rPr>
              <w:t>bénéficiaires</w:t>
            </w:r>
          </w:p>
        </w:tc>
        <w:tc>
          <w:tcPr>
            <w:tcW w:w="1111" w:type="dxa"/>
          </w:tcPr>
          <w:p w14:paraId="3F9A7B8C" w14:textId="77777777" w:rsidR="008D3F7E" w:rsidRPr="00B17B93" w:rsidRDefault="008D3F7E" w:rsidP="008D3F7E">
            <w:pPr>
              <w:suppressAutoHyphens w:val="0"/>
              <w:cnfStyle w:val="000000100000" w:firstRow="0" w:lastRow="0" w:firstColumn="0" w:lastColumn="0" w:oddVBand="0" w:evenVBand="0" w:oddHBand="1" w:evenHBand="0" w:firstRowFirstColumn="0" w:firstRowLastColumn="0" w:lastRowFirstColumn="0" w:lastRowLastColumn="0"/>
              <w:rPr>
                <w:rFonts w:ascii="Arial" w:eastAsiaTheme="minorHAnsi" w:hAnsi="Arial" w:cs="Arial"/>
                <w:sz w:val="19"/>
                <w:szCs w:val="19"/>
                <w:lang w:eastAsia="en-US"/>
              </w:rPr>
            </w:pPr>
          </w:p>
        </w:tc>
        <w:tc>
          <w:tcPr>
            <w:tcW w:w="6544" w:type="dxa"/>
          </w:tcPr>
          <w:p w14:paraId="24829263" w14:textId="22AEDAA7" w:rsidR="008D3F7E" w:rsidRPr="00B17B93" w:rsidRDefault="008D3F7E" w:rsidP="008D3F7E">
            <w:pPr>
              <w:tabs>
                <w:tab w:val="left" w:pos="45"/>
              </w:tabs>
              <w:suppressAutoHyphens w:val="0"/>
              <w:jc w:val="both"/>
              <w:cnfStyle w:val="000000100000" w:firstRow="0" w:lastRow="0" w:firstColumn="0" w:lastColumn="0" w:oddVBand="0" w:evenVBand="0" w:oddHBand="1" w:evenHBand="0" w:firstRowFirstColumn="0" w:firstRowLastColumn="0" w:lastRowFirstColumn="0" w:lastRowLastColumn="0"/>
              <w:rPr>
                <w:rFonts w:ascii="Arial" w:eastAsiaTheme="minorHAnsi" w:hAnsi="Arial" w:cs="Arial"/>
                <w:sz w:val="19"/>
                <w:szCs w:val="19"/>
                <w:lang w:eastAsia="en-US"/>
              </w:rPr>
            </w:pPr>
            <w:r w:rsidRPr="00B17B93">
              <w:rPr>
                <w:rFonts w:ascii="Arial" w:eastAsiaTheme="minorHAnsi" w:hAnsi="Arial" w:cs="Arial"/>
                <w:sz w:val="19"/>
                <w:szCs w:val="19"/>
                <w:lang w:eastAsia="en-US"/>
              </w:rPr>
              <w:t xml:space="preserve">Les critères d’admissibilité des </w:t>
            </w:r>
            <w:r w:rsidR="004E2EB6">
              <w:rPr>
                <w:rFonts w:ascii="Arial" w:eastAsiaTheme="minorHAnsi" w:hAnsi="Arial" w:cs="Arial"/>
                <w:sz w:val="19"/>
                <w:szCs w:val="19"/>
                <w:lang w:eastAsia="en-US"/>
              </w:rPr>
              <w:t>bénéficiaires</w:t>
            </w:r>
            <w:r w:rsidRPr="00B17B93">
              <w:rPr>
                <w:rFonts w:ascii="Arial" w:eastAsiaTheme="minorHAnsi" w:hAnsi="Arial" w:cs="Arial"/>
                <w:sz w:val="19"/>
                <w:szCs w:val="19"/>
                <w:lang w:eastAsia="en-US"/>
              </w:rPr>
              <w:t xml:space="preserve"> admissibles doivent comprendre les exigences suivantes :</w:t>
            </w:r>
          </w:p>
          <w:p w14:paraId="4036A25A" w14:textId="77777777" w:rsidR="008D3F7E" w:rsidRPr="00B17B93" w:rsidRDefault="008D3F7E" w:rsidP="008D3F7E">
            <w:pPr>
              <w:numPr>
                <w:ilvl w:val="0"/>
                <w:numId w:val="6"/>
              </w:numPr>
              <w:tabs>
                <w:tab w:val="left" w:pos="45"/>
              </w:tabs>
              <w:suppressAutoHyphens w:val="0"/>
              <w:ind w:left="317" w:hanging="284"/>
              <w:contextualSpacing/>
              <w:jc w:val="both"/>
              <w:cnfStyle w:val="000000100000" w:firstRow="0" w:lastRow="0" w:firstColumn="0" w:lastColumn="0" w:oddVBand="0" w:evenVBand="0" w:oddHBand="1" w:evenHBand="0" w:firstRowFirstColumn="0" w:firstRowLastColumn="0" w:lastRowFirstColumn="0" w:lastRowLastColumn="0"/>
              <w:rPr>
                <w:rFonts w:ascii="Arial" w:eastAsiaTheme="minorHAnsi" w:hAnsi="Arial" w:cs="Arial"/>
                <w:sz w:val="19"/>
                <w:szCs w:val="19"/>
                <w:lang w:eastAsia="en-US"/>
              </w:rPr>
            </w:pPr>
            <w:proofErr w:type="gramStart"/>
            <w:r w:rsidRPr="00B17B93">
              <w:rPr>
                <w:rFonts w:ascii="Arial" w:eastAsiaTheme="minorHAnsi" w:hAnsi="Arial" w:cs="Arial"/>
                <w:sz w:val="19"/>
                <w:szCs w:val="19"/>
                <w:lang w:eastAsia="en-US"/>
              </w:rPr>
              <w:t>une</w:t>
            </w:r>
            <w:proofErr w:type="gramEnd"/>
            <w:r w:rsidRPr="00B17B93">
              <w:rPr>
                <w:rFonts w:ascii="Arial" w:eastAsiaTheme="minorHAnsi" w:hAnsi="Arial" w:cs="Arial"/>
                <w:sz w:val="19"/>
                <w:szCs w:val="19"/>
                <w:lang w:eastAsia="en-US"/>
              </w:rPr>
              <w:t xml:space="preserve"> des activités du porteur de projet ou faisant l’objet du concours ne doit pas figurer sur la "liste d’exclusion proposée pour le groupe AFD dans les Etats étrangers"</w:t>
            </w:r>
          </w:p>
          <w:p w14:paraId="0AFF2DFE" w14:textId="77777777" w:rsidR="008D3F7E" w:rsidRPr="00CD6A67" w:rsidRDefault="008D3F7E" w:rsidP="33A0688C">
            <w:pPr>
              <w:tabs>
                <w:tab w:val="left" w:pos="45"/>
              </w:tabs>
              <w:suppressAutoHyphens w:val="0"/>
              <w:ind w:left="317"/>
              <w:contextualSpacing/>
              <w:jc w:val="both"/>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i/>
                <w:iCs/>
                <w:sz w:val="19"/>
                <w:szCs w:val="19"/>
                <w:lang w:val="fr-FR" w:eastAsia="en-US"/>
              </w:rPr>
            </w:pPr>
            <w:r w:rsidRPr="00CD6A67">
              <w:rPr>
                <w:rFonts w:ascii="Arial" w:eastAsiaTheme="minorEastAsia" w:hAnsi="Arial" w:cs="Arial"/>
                <w:i/>
                <w:iCs/>
                <w:sz w:val="19"/>
                <w:szCs w:val="19"/>
                <w:lang w:val="fr-FR" w:eastAsia="en-US"/>
              </w:rPr>
              <w:t>(</w:t>
            </w:r>
            <w:proofErr w:type="gramStart"/>
            <w:r w:rsidRPr="00CD6A67">
              <w:rPr>
                <w:rFonts w:ascii="Arial" w:eastAsiaTheme="minorEastAsia" w:hAnsi="Arial" w:cs="Arial"/>
                <w:i/>
                <w:iCs/>
                <w:sz w:val="19"/>
                <w:szCs w:val="19"/>
                <w:lang w:val="fr-FR" w:eastAsia="en-US"/>
              </w:rPr>
              <w:t>voir</w:t>
            </w:r>
            <w:proofErr w:type="gramEnd"/>
            <w:r w:rsidRPr="00CD6A67">
              <w:rPr>
                <w:rFonts w:ascii="Arial" w:eastAsiaTheme="minorEastAsia" w:hAnsi="Arial" w:cs="Arial"/>
                <w:i/>
                <w:iCs/>
                <w:color w:val="0000FF"/>
                <w:sz w:val="19"/>
                <w:szCs w:val="19"/>
                <w:u w:val="single"/>
                <w:lang w:val="fr-FR" w:eastAsia="en-US"/>
              </w:rPr>
              <w:t xml:space="preserve"> https://www.afd.fr/sites/afd/files/2017-10/liste-exclusion-afd.pdf</w:t>
            </w:r>
            <w:r w:rsidRPr="00CD6A67">
              <w:rPr>
                <w:rFonts w:ascii="Arial" w:eastAsiaTheme="minorEastAsia" w:hAnsi="Arial" w:cs="Arial"/>
                <w:sz w:val="19"/>
                <w:szCs w:val="19"/>
                <w:lang w:val="fr-FR" w:eastAsia="en-US"/>
              </w:rPr>
              <w:t xml:space="preserve"> );</w:t>
            </w:r>
          </w:p>
          <w:p w14:paraId="7A940DD6" w14:textId="0B0568F3" w:rsidR="008D3F7E" w:rsidRPr="00B17B93" w:rsidRDefault="008D3F7E" w:rsidP="008D3F7E">
            <w:pPr>
              <w:numPr>
                <w:ilvl w:val="0"/>
                <w:numId w:val="6"/>
              </w:numPr>
              <w:tabs>
                <w:tab w:val="left" w:pos="45"/>
              </w:tabs>
              <w:suppressAutoHyphens w:val="0"/>
              <w:ind w:left="317" w:hanging="284"/>
              <w:contextualSpacing/>
              <w:jc w:val="both"/>
              <w:cnfStyle w:val="000000100000" w:firstRow="0" w:lastRow="0" w:firstColumn="0" w:lastColumn="0" w:oddVBand="0" w:evenVBand="0" w:oddHBand="1" w:evenHBand="0" w:firstRowFirstColumn="0" w:firstRowLastColumn="0" w:lastRowFirstColumn="0" w:lastRowLastColumn="0"/>
              <w:rPr>
                <w:rFonts w:ascii="Arial" w:eastAsiaTheme="minorHAnsi" w:hAnsi="Arial" w:cs="Arial"/>
                <w:i/>
                <w:sz w:val="19"/>
                <w:szCs w:val="19"/>
                <w:lang w:eastAsia="en-US"/>
              </w:rPr>
            </w:pPr>
            <w:proofErr w:type="gramStart"/>
            <w:r w:rsidRPr="00B17B93">
              <w:rPr>
                <w:rFonts w:ascii="Arial" w:eastAsiaTheme="minorHAnsi" w:hAnsi="Arial" w:cs="Arial"/>
                <w:sz w:val="19"/>
                <w:szCs w:val="19"/>
                <w:lang w:eastAsia="en-US"/>
              </w:rPr>
              <w:t>un</w:t>
            </w:r>
            <w:proofErr w:type="gramEnd"/>
            <w:r w:rsidRPr="00B17B93">
              <w:rPr>
                <w:rFonts w:ascii="Arial" w:eastAsiaTheme="minorHAnsi" w:hAnsi="Arial" w:cs="Arial"/>
                <w:sz w:val="19"/>
                <w:szCs w:val="19"/>
                <w:lang w:eastAsia="en-US"/>
              </w:rPr>
              <w:t xml:space="preserve"> niveau de maturité suffisant de l’entreprise;</w:t>
            </w:r>
          </w:p>
          <w:p w14:paraId="1CE3BD29" w14:textId="77777777" w:rsidR="008D3F7E" w:rsidRPr="00B17B93" w:rsidRDefault="008D3F7E" w:rsidP="008D3F7E">
            <w:pPr>
              <w:numPr>
                <w:ilvl w:val="0"/>
                <w:numId w:val="6"/>
              </w:numPr>
              <w:tabs>
                <w:tab w:val="left" w:pos="45"/>
              </w:tabs>
              <w:suppressAutoHyphens w:val="0"/>
              <w:ind w:left="317" w:hanging="284"/>
              <w:contextualSpacing/>
              <w:jc w:val="both"/>
              <w:cnfStyle w:val="000000100000" w:firstRow="0" w:lastRow="0" w:firstColumn="0" w:lastColumn="0" w:oddVBand="0" w:evenVBand="0" w:oddHBand="1" w:evenHBand="0" w:firstRowFirstColumn="0" w:firstRowLastColumn="0" w:lastRowFirstColumn="0" w:lastRowLastColumn="0"/>
              <w:rPr>
                <w:rFonts w:ascii="Arial" w:eastAsiaTheme="minorHAnsi" w:hAnsi="Arial" w:cs="Arial"/>
                <w:sz w:val="19"/>
                <w:szCs w:val="19"/>
                <w:lang w:eastAsia="en-US"/>
              </w:rPr>
            </w:pPr>
            <w:proofErr w:type="gramStart"/>
            <w:r w:rsidRPr="00B17B93">
              <w:rPr>
                <w:rFonts w:ascii="Arial" w:eastAsiaTheme="minorHAnsi" w:hAnsi="Arial" w:cs="Arial"/>
                <w:sz w:val="19"/>
                <w:szCs w:val="19"/>
                <w:lang w:eastAsia="en-US"/>
              </w:rPr>
              <w:t>l’existence</w:t>
            </w:r>
            <w:proofErr w:type="gramEnd"/>
            <w:r w:rsidRPr="00B17B93">
              <w:rPr>
                <w:rFonts w:ascii="Arial" w:eastAsiaTheme="minorHAnsi" w:hAnsi="Arial" w:cs="Arial"/>
                <w:sz w:val="19"/>
                <w:szCs w:val="19"/>
                <w:lang w:eastAsia="en-US"/>
              </w:rPr>
              <w:t xml:space="preserve"> d’un moyen de paiement au chef de projet impliquant soit un compte bancaire, soit un système de paiement mobile, soit un virement électronique.</w:t>
            </w:r>
          </w:p>
        </w:tc>
      </w:tr>
      <w:tr w:rsidR="008D3F7E" w:rsidRPr="00B17B93" w14:paraId="44E54FA1" w14:textId="77777777" w:rsidTr="004E2EB6">
        <w:trPr>
          <w:trHeight w:val="631"/>
        </w:trPr>
        <w:tc>
          <w:tcPr>
            <w:cnfStyle w:val="001000000000" w:firstRow="0" w:lastRow="0" w:firstColumn="1" w:lastColumn="0" w:oddVBand="0" w:evenVBand="0" w:oddHBand="0" w:evenHBand="0" w:firstRowFirstColumn="0" w:firstRowLastColumn="0" w:lastRowFirstColumn="0" w:lastRowLastColumn="0"/>
            <w:tcW w:w="1691" w:type="dxa"/>
            <w:vMerge w:val="restart"/>
          </w:tcPr>
          <w:p w14:paraId="137852E0" w14:textId="77777777" w:rsidR="008D3F7E" w:rsidRPr="00B17B93" w:rsidRDefault="008D3F7E" w:rsidP="008D3F7E">
            <w:pPr>
              <w:suppressAutoHyphens w:val="0"/>
              <w:jc w:val="center"/>
              <w:rPr>
                <w:rFonts w:ascii="Arial" w:eastAsiaTheme="minorHAnsi" w:hAnsi="Arial" w:cs="Arial"/>
                <w:sz w:val="19"/>
                <w:szCs w:val="19"/>
                <w:lang w:eastAsia="en-US"/>
              </w:rPr>
            </w:pPr>
            <w:r w:rsidRPr="00B17B93">
              <w:rPr>
                <w:rFonts w:ascii="Arial" w:eastAsiaTheme="minorHAnsi" w:hAnsi="Arial" w:cs="Arial"/>
                <w:sz w:val="19"/>
                <w:szCs w:val="19"/>
                <w:lang w:eastAsia="en-US"/>
              </w:rPr>
              <w:t>Exercice des mesures de vigilance</w:t>
            </w:r>
          </w:p>
        </w:tc>
        <w:tc>
          <w:tcPr>
            <w:tcW w:w="1111" w:type="dxa"/>
          </w:tcPr>
          <w:p w14:paraId="0A1006E9" w14:textId="77777777" w:rsidR="008D3F7E" w:rsidRPr="00B17B93" w:rsidRDefault="008D3F7E" w:rsidP="008D3F7E">
            <w:pPr>
              <w:suppressAutoHyphens w:val="0"/>
              <w:cnfStyle w:val="000000000000" w:firstRow="0" w:lastRow="0" w:firstColumn="0" w:lastColumn="0" w:oddVBand="0" w:evenVBand="0" w:oddHBand="0" w:evenHBand="0" w:firstRowFirstColumn="0" w:firstRowLastColumn="0" w:lastRowFirstColumn="0" w:lastRowLastColumn="0"/>
              <w:rPr>
                <w:rFonts w:ascii="Arial" w:eastAsiaTheme="minorHAnsi" w:hAnsi="Arial" w:cs="Arial"/>
                <w:sz w:val="19"/>
                <w:szCs w:val="19"/>
                <w:lang w:eastAsia="en-US"/>
              </w:rPr>
            </w:pPr>
            <w:r w:rsidRPr="00B17B93">
              <w:rPr>
                <w:rFonts w:ascii="Arial" w:eastAsiaTheme="minorHAnsi" w:hAnsi="Arial" w:cs="Arial"/>
                <w:sz w:val="19"/>
                <w:szCs w:val="19"/>
                <w:lang w:eastAsia="en-US"/>
              </w:rPr>
              <w:t>Identification de la personne physique/bénéficiaire effectif</w:t>
            </w:r>
          </w:p>
        </w:tc>
        <w:tc>
          <w:tcPr>
            <w:tcW w:w="6544" w:type="dxa"/>
          </w:tcPr>
          <w:p w14:paraId="23E5E094" w14:textId="3F26DC0F" w:rsidR="008D3F7E" w:rsidRPr="00B17B93" w:rsidRDefault="008D3F7E" w:rsidP="008D3F7E">
            <w:pPr>
              <w:tabs>
                <w:tab w:val="left" w:pos="45"/>
              </w:tabs>
              <w:suppressAutoHyphens w:val="0"/>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sz w:val="19"/>
                <w:szCs w:val="19"/>
                <w:lang w:eastAsia="en-US"/>
              </w:rPr>
            </w:pPr>
            <w:r w:rsidRPr="00B17B93">
              <w:rPr>
                <w:rFonts w:ascii="Arial" w:eastAsiaTheme="minorHAnsi" w:hAnsi="Arial" w:cs="Arial"/>
                <w:sz w:val="19"/>
                <w:szCs w:val="19"/>
                <w:lang w:eastAsia="en-US"/>
              </w:rPr>
              <w:t xml:space="preserve">Obtenir un document d’identification pour le ou les </w:t>
            </w:r>
            <w:r w:rsidR="004E2EB6">
              <w:rPr>
                <w:rFonts w:ascii="Arial" w:eastAsiaTheme="minorHAnsi" w:hAnsi="Arial" w:cs="Arial"/>
                <w:sz w:val="19"/>
                <w:szCs w:val="19"/>
                <w:lang w:eastAsia="en-US"/>
              </w:rPr>
              <w:t>bénéficiaires</w:t>
            </w:r>
          </w:p>
        </w:tc>
      </w:tr>
      <w:tr w:rsidR="008D3F7E" w:rsidRPr="00B17B93" w14:paraId="2C200B2A" w14:textId="77777777" w:rsidTr="004E2EB6">
        <w:trPr>
          <w:cnfStyle w:val="000000100000" w:firstRow="0" w:lastRow="0" w:firstColumn="0" w:lastColumn="0" w:oddVBand="0" w:evenVBand="0" w:oddHBand="1" w:evenHBand="0" w:firstRowFirstColumn="0" w:firstRowLastColumn="0" w:lastRowFirstColumn="0" w:lastRowLastColumn="0"/>
          <w:trHeight w:val="184"/>
        </w:trPr>
        <w:tc>
          <w:tcPr>
            <w:cnfStyle w:val="001000000000" w:firstRow="0" w:lastRow="0" w:firstColumn="1" w:lastColumn="0" w:oddVBand="0" w:evenVBand="0" w:oddHBand="0" w:evenHBand="0" w:firstRowFirstColumn="0" w:firstRowLastColumn="0" w:lastRowFirstColumn="0" w:lastRowLastColumn="0"/>
            <w:tcW w:w="1691" w:type="dxa"/>
            <w:vMerge/>
          </w:tcPr>
          <w:p w14:paraId="2C2CA05E" w14:textId="77777777" w:rsidR="008D3F7E" w:rsidRPr="00B17B93" w:rsidRDefault="008D3F7E" w:rsidP="008D3F7E">
            <w:pPr>
              <w:suppressAutoHyphens w:val="0"/>
              <w:jc w:val="both"/>
              <w:rPr>
                <w:rFonts w:ascii="Arial" w:eastAsiaTheme="minorHAnsi" w:hAnsi="Arial" w:cs="Arial"/>
                <w:sz w:val="19"/>
                <w:szCs w:val="19"/>
                <w:lang w:eastAsia="en-US"/>
              </w:rPr>
            </w:pPr>
          </w:p>
        </w:tc>
        <w:tc>
          <w:tcPr>
            <w:tcW w:w="1111" w:type="dxa"/>
          </w:tcPr>
          <w:p w14:paraId="4710F790" w14:textId="77777777" w:rsidR="008D3F7E" w:rsidRPr="00B17B93" w:rsidRDefault="008D3F7E" w:rsidP="008D3F7E">
            <w:pPr>
              <w:suppressAutoHyphens w:val="0"/>
              <w:cnfStyle w:val="000000100000" w:firstRow="0" w:lastRow="0" w:firstColumn="0" w:lastColumn="0" w:oddVBand="0" w:evenVBand="0" w:oddHBand="1" w:evenHBand="0" w:firstRowFirstColumn="0" w:firstRowLastColumn="0" w:lastRowFirstColumn="0" w:lastRowLastColumn="0"/>
              <w:rPr>
                <w:rFonts w:ascii="Arial" w:eastAsiaTheme="minorHAnsi" w:hAnsi="Arial" w:cs="Arial"/>
                <w:sz w:val="19"/>
                <w:szCs w:val="19"/>
                <w:lang w:eastAsia="en-US"/>
              </w:rPr>
            </w:pPr>
            <w:r w:rsidRPr="00B17B93">
              <w:rPr>
                <w:rFonts w:ascii="Arial" w:eastAsiaTheme="minorHAnsi" w:hAnsi="Arial" w:cs="Arial"/>
                <w:sz w:val="19"/>
                <w:szCs w:val="19"/>
                <w:lang w:eastAsia="en-US"/>
              </w:rPr>
              <w:t>Identification des personnes physiques faisant partie de la gouvernance</w:t>
            </w:r>
          </w:p>
        </w:tc>
        <w:tc>
          <w:tcPr>
            <w:tcW w:w="6544" w:type="dxa"/>
          </w:tcPr>
          <w:p w14:paraId="70F618BD" w14:textId="77777777" w:rsidR="008D3F7E" w:rsidRPr="00B17B93" w:rsidRDefault="008D3F7E" w:rsidP="008D3F7E">
            <w:pPr>
              <w:suppressAutoHyphens w:val="0"/>
              <w:jc w:val="both"/>
              <w:cnfStyle w:val="000000100000" w:firstRow="0" w:lastRow="0" w:firstColumn="0" w:lastColumn="0" w:oddVBand="0" w:evenVBand="0" w:oddHBand="1" w:evenHBand="0" w:firstRowFirstColumn="0" w:firstRowLastColumn="0" w:lastRowFirstColumn="0" w:lastRowLastColumn="0"/>
              <w:rPr>
                <w:rFonts w:ascii="Arial" w:eastAsiaTheme="minorHAnsi" w:hAnsi="Arial" w:cs="Arial"/>
                <w:sz w:val="19"/>
                <w:szCs w:val="19"/>
                <w:lang w:eastAsia="en-US"/>
              </w:rPr>
            </w:pPr>
            <w:r w:rsidRPr="00B17B93">
              <w:rPr>
                <w:rFonts w:ascii="Arial" w:eastAsiaTheme="minorHAnsi" w:hAnsi="Arial" w:cs="Arial"/>
                <w:sz w:val="19"/>
                <w:szCs w:val="19"/>
                <w:lang w:eastAsia="en-US"/>
              </w:rPr>
              <w:t>Obtenir une liste des dirigeants et des membres du conseil d’administration ou l’équivalent de la société bénéficiaire</w:t>
            </w:r>
          </w:p>
        </w:tc>
      </w:tr>
      <w:tr w:rsidR="008D3F7E" w:rsidRPr="00B17B93" w14:paraId="2ACBC5CE" w14:textId="77777777" w:rsidTr="004E2EB6">
        <w:trPr>
          <w:trHeight w:val="184"/>
        </w:trPr>
        <w:tc>
          <w:tcPr>
            <w:cnfStyle w:val="001000000000" w:firstRow="0" w:lastRow="0" w:firstColumn="1" w:lastColumn="0" w:oddVBand="0" w:evenVBand="0" w:oddHBand="0" w:evenHBand="0" w:firstRowFirstColumn="0" w:firstRowLastColumn="0" w:lastRowFirstColumn="0" w:lastRowLastColumn="0"/>
            <w:tcW w:w="1691" w:type="dxa"/>
            <w:vMerge/>
          </w:tcPr>
          <w:p w14:paraId="64591183" w14:textId="77777777" w:rsidR="008D3F7E" w:rsidRPr="00B17B93" w:rsidRDefault="008D3F7E" w:rsidP="008D3F7E">
            <w:pPr>
              <w:suppressAutoHyphens w:val="0"/>
              <w:jc w:val="both"/>
              <w:rPr>
                <w:rFonts w:ascii="Arial" w:eastAsiaTheme="minorHAnsi" w:hAnsi="Arial" w:cs="Arial"/>
                <w:sz w:val="19"/>
                <w:szCs w:val="19"/>
                <w:lang w:eastAsia="en-US"/>
              </w:rPr>
            </w:pPr>
          </w:p>
        </w:tc>
        <w:tc>
          <w:tcPr>
            <w:tcW w:w="1111" w:type="dxa"/>
          </w:tcPr>
          <w:p w14:paraId="4801C4D4" w14:textId="77777777" w:rsidR="008D3F7E" w:rsidRPr="00B17B93" w:rsidRDefault="008D3F7E" w:rsidP="008D3F7E">
            <w:pPr>
              <w:suppressAutoHyphens w:val="0"/>
              <w:cnfStyle w:val="000000000000" w:firstRow="0" w:lastRow="0" w:firstColumn="0" w:lastColumn="0" w:oddVBand="0" w:evenVBand="0" w:oddHBand="0" w:evenHBand="0" w:firstRowFirstColumn="0" w:firstRowLastColumn="0" w:lastRowFirstColumn="0" w:lastRowLastColumn="0"/>
              <w:rPr>
                <w:rFonts w:ascii="Arial" w:eastAsiaTheme="minorHAnsi" w:hAnsi="Arial" w:cs="Arial"/>
                <w:sz w:val="19"/>
                <w:szCs w:val="19"/>
                <w:lang w:eastAsia="en-US"/>
              </w:rPr>
            </w:pPr>
            <w:r w:rsidRPr="00B17B93">
              <w:rPr>
                <w:rFonts w:ascii="Arial" w:eastAsiaTheme="minorHAnsi" w:hAnsi="Arial" w:cs="Arial"/>
                <w:sz w:val="19"/>
                <w:szCs w:val="19"/>
                <w:lang w:eastAsia="en-US"/>
              </w:rPr>
              <w:t>Vérification de la réputation de la personne morale et de son administrateur</w:t>
            </w:r>
          </w:p>
        </w:tc>
        <w:tc>
          <w:tcPr>
            <w:tcW w:w="6544" w:type="dxa"/>
          </w:tcPr>
          <w:p w14:paraId="06E8C49F" w14:textId="77777777" w:rsidR="008D3F7E" w:rsidRPr="00B17B93" w:rsidRDefault="008D3F7E" w:rsidP="008D3F7E">
            <w:pPr>
              <w:tabs>
                <w:tab w:val="left" w:pos="45"/>
              </w:tabs>
              <w:suppressAutoHyphens w:val="0"/>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sz w:val="19"/>
                <w:szCs w:val="19"/>
                <w:lang w:eastAsia="en-US"/>
              </w:rPr>
            </w:pPr>
            <w:r w:rsidRPr="00B17B93">
              <w:rPr>
                <w:rFonts w:ascii="Arial" w:eastAsiaTheme="minorHAnsi" w:hAnsi="Arial" w:cs="Arial"/>
                <w:sz w:val="19"/>
                <w:szCs w:val="19"/>
                <w:lang w:eastAsia="en-US"/>
              </w:rPr>
              <w:t>Vérification de la présence d’informations négatives sur la personne morale bénéficiaire et ses administrateurs sur un moteur de recherche en ligne pour évaluer leur intégrité (soupçon, enquête, procédures judiciaires en cours ou passées, etc.)</w:t>
            </w:r>
          </w:p>
        </w:tc>
      </w:tr>
      <w:tr w:rsidR="008D3F7E" w:rsidRPr="00B17B93" w14:paraId="76805B1E" w14:textId="77777777" w:rsidTr="004E2EB6">
        <w:trPr>
          <w:cnfStyle w:val="000000100000" w:firstRow="0" w:lastRow="0" w:firstColumn="0" w:lastColumn="0" w:oddVBand="0" w:evenVBand="0" w:oddHBand="1" w:evenHBand="0" w:firstRowFirstColumn="0" w:firstRowLastColumn="0" w:lastRowFirstColumn="0" w:lastRowLastColumn="0"/>
          <w:trHeight w:val="184"/>
        </w:trPr>
        <w:tc>
          <w:tcPr>
            <w:cnfStyle w:val="001000000000" w:firstRow="0" w:lastRow="0" w:firstColumn="1" w:lastColumn="0" w:oddVBand="0" w:evenVBand="0" w:oddHBand="0" w:evenHBand="0" w:firstRowFirstColumn="0" w:firstRowLastColumn="0" w:lastRowFirstColumn="0" w:lastRowLastColumn="0"/>
            <w:tcW w:w="1691" w:type="dxa"/>
            <w:vMerge/>
          </w:tcPr>
          <w:p w14:paraId="66703298" w14:textId="77777777" w:rsidR="008D3F7E" w:rsidRPr="00B17B93" w:rsidRDefault="008D3F7E" w:rsidP="008D3F7E">
            <w:pPr>
              <w:suppressAutoHyphens w:val="0"/>
              <w:jc w:val="both"/>
              <w:rPr>
                <w:rFonts w:ascii="Arial" w:eastAsiaTheme="minorHAnsi" w:hAnsi="Arial" w:cs="Arial"/>
                <w:sz w:val="19"/>
                <w:szCs w:val="19"/>
                <w:lang w:eastAsia="en-US"/>
              </w:rPr>
            </w:pPr>
          </w:p>
        </w:tc>
        <w:tc>
          <w:tcPr>
            <w:tcW w:w="1111" w:type="dxa"/>
          </w:tcPr>
          <w:p w14:paraId="7951EB59" w14:textId="77777777" w:rsidR="008D3F7E" w:rsidRPr="00B17B93" w:rsidRDefault="008D3F7E" w:rsidP="008D3F7E">
            <w:pPr>
              <w:suppressAutoHyphens w:val="0"/>
              <w:cnfStyle w:val="000000100000" w:firstRow="0" w:lastRow="0" w:firstColumn="0" w:lastColumn="0" w:oddVBand="0" w:evenVBand="0" w:oddHBand="1" w:evenHBand="0" w:firstRowFirstColumn="0" w:firstRowLastColumn="0" w:lastRowFirstColumn="0" w:lastRowLastColumn="0"/>
              <w:rPr>
                <w:rFonts w:ascii="Arial" w:eastAsiaTheme="minorHAnsi" w:hAnsi="Arial" w:cs="Arial"/>
                <w:sz w:val="19"/>
                <w:szCs w:val="19"/>
                <w:lang w:eastAsia="en-US"/>
              </w:rPr>
            </w:pPr>
            <w:r w:rsidRPr="00B17B93">
              <w:rPr>
                <w:rFonts w:ascii="Arial" w:eastAsiaTheme="minorHAnsi" w:hAnsi="Arial" w:cs="Arial"/>
                <w:sz w:val="19"/>
                <w:szCs w:val="19"/>
                <w:lang w:eastAsia="en-US"/>
              </w:rPr>
              <w:t>Diligence raisonnable sur les listes de sanctions financières internationales</w:t>
            </w:r>
          </w:p>
        </w:tc>
        <w:tc>
          <w:tcPr>
            <w:tcW w:w="6544" w:type="dxa"/>
          </w:tcPr>
          <w:p w14:paraId="56BEB861" w14:textId="77777777" w:rsidR="008D3F7E" w:rsidRPr="00B17B93" w:rsidRDefault="008D3F7E" w:rsidP="008D3F7E">
            <w:pPr>
              <w:tabs>
                <w:tab w:val="left" w:pos="45"/>
              </w:tabs>
              <w:suppressAutoHyphens w:val="0"/>
              <w:jc w:val="both"/>
              <w:cnfStyle w:val="000000100000" w:firstRow="0" w:lastRow="0" w:firstColumn="0" w:lastColumn="0" w:oddVBand="0" w:evenVBand="0" w:oddHBand="1" w:evenHBand="0" w:firstRowFirstColumn="0" w:firstRowLastColumn="0" w:lastRowFirstColumn="0" w:lastRowLastColumn="0"/>
              <w:rPr>
                <w:rFonts w:ascii="Arial" w:eastAsiaTheme="minorHAnsi" w:hAnsi="Arial" w:cs="Arial"/>
                <w:sz w:val="19"/>
                <w:szCs w:val="19"/>
                <w:lang w:eastAsia="en-US"/>
              </w:rPr>
            </w:pPr>
            <w:r w:rsidRPr="00B17B93">
              <w:rPr>
                <w:rFonts w:ascii="Arial" w:eastAsiaTheme="minorHAnsi" w:hAnsi="Arial" w:cs="Arial"/>
                <w:sz w:val="19"/>
                <w:szCs w:val="19"/>
                <w:lang w:eastAsia="en-US"/>
              </w:rPr>
              <w:t>Vérifier l’absence de l’entité juridique bénéficiaire, de son(s) dirigeant(s), des promoteurs et des membres du Conseil d’administration, de son(s) actionnaire(s) personne(s) morale(s) et de son(s) contributeur(s) privé(s) personne(s) morale(s), le cas échéant) actionnaire(s) personne(s) physique(s) (de son(ses) contributeur(s) privé(s) personne(s) physique(s), le cas échéant), sur les listes des personnes, groupes ou entités soumis à sanctions financières par les Nations Unies, l’Union européenne et la France.</w:t>
            </w:r>
          </w:p>
          <w:p w14:paraId="6DB45599" w14:textId="77777777" w:rsidR="008D3F7E" w:rsidRPr="00B17B93" w:rsidRDefault="008D3F7E" w:rsidP="008D3F7E">
            <w:pPr>
              <w:tabs>
                <w:tab w:val="left" w:pos="0"/>
              </w:tabs>
              <w:suppressAutoHyphens w:val="0"/>
              <w:jc w:val="both"/>
              <w:cnfStyle w:val="000000100000" w:firstRow="0" w:lastRow="0" w:firstColumn="0" w:lastColumn="0" w:oddVBand="0" w:evenVBand="0" w:oddHBand="1" w:evenHBand="0" w:firstRowFirstColumn="0" w:firstRowLastColumn="0" w:lastRowFirstColumn="0" w:lastRowLastColumn="0"/>
              <w:rPr>
                <w:rFonts w:ascii="Arial" w:eastAsiaTheme="minorHAnsi" w:hAnsi="Arial" w:cs="Arial"/>
                <w:sz w:val="19"/>
                <w:szCs w:val="19"/>
                <w:lang w:eastAsia="en-US"/>
              </w:rPr>
            </w:pPr>
          </w:p>
          <w:p w14:paraId="3A44D228" w14:textId="77777777" w:rsidR="008D3F7E" w:rsidRPr="00B17B93" w:rsidRDefault="008D3F7E" w:rsidP="008D3F7E">
            <w:pPr>
              <w:tabs>
                <w:tab w:val="left" w:pos="0"/>
              </w:tabs>
              <w:suppressAutoHyphens w:val="0"/>
              <w:jc w:val="both"/>
              <w:cnfStyle w:val="000000100000" w:firstRow="0" w:lastRow="0" w:firstColumn="0" w:lastColumn="0" w:oddVBand="0" w:evenVBand="0" w:oddHBand="1" w:evenHBand="0" w:firstRowFirstColumn="0" w:firstRowLastColumn="0" w:lastRowFirstColumn="0" w:lastRowLastColumn="0"/>
              <w:rPr>
                <w:rFonts w:ascii="Arial" w:eastAsiaTheme="minorHAnsi" w:hAnsi="Arial" w:cs="Arial"/>
                <w:i/>
                <w:sz w:val="19"/>
                <w:szCs w:val="19"/>
                <w:lang w:eastAsia="en-US"/>
              </w:rPr>
            </w:pPr>
            <w:r w:rsidRPr="00B17B93">
              <w:rPr>
                <w:rFonts w:ascii="Arial" w:eastAsiaTheme="minorHAnsi" w:hAnsi="Arial" w:cs="Arial"/>
                <w:i/>
                <w:sz w:val="19"/>
                <w:szCs w:val="19"/>
                <w:lang w:eastAsia="en-US"/>
              </w:rPr>
              <w:t>(Pour les Nations Unies, les listes sont disponibles à :</w:t>
            </w:r>
          </w:p>
          <w:p w14:paraId="7D3F20DE" w14:textId="77777777" w:rsidR="008D3F7E" w:rsidRPr="00B17B93" w:rsidRDefault="00C03013" w:rsidP="008D3F7E">
            <w:pPr>
              <w:suppressAutoHyphens w:val="0"/>
              <w:contextualSpacing/>
              <w:jc w:val="both"/>
              <w:cnfStyle w:val="000000100000" w:firstRow="0" w:lastRow="0" w:firstColumn="0" w:lastColumn="0" w:oddVBand="0" w:evenVBand="0" w:oddHBand="1" w:evenHBand="0" w:firstRowFirstColumn="0" w:firstRowLastColumn="0" w:lastRowFirstColumn="0" w:lastRowLastColumn="0"/>
              <w:rPr>
                <w:rFonts w:ascii="Arial" w:eastAsiaTheme="minorHAnsi" w:hAnsi="Arial" w:cs="Arial"/>
                <w:i/>
                <w:color w:val="0000FF"/>
                <w:sz w:val="19"/>
                <w:szCs w:val="19"/>
                <w:u w:val="single"/>
                <w:lang w:eastAsia="en-US"/>
              </w:rPr>
            </w:pPr>
            <w:hyperlink r:id="rId11" w:history="1">
              <w:r w:rsidR="008D3F7E" w:rsidRPr="00B17B93">
                <w:rPr>
                  <w:rFonts w:ascii="Arial" w:eastAsiaTheme="minorHAnsi" w:hAnsi="Arial" w:cs="Arial"/>
                  <w:i/>
                  <w:color w:val="0000FF"/>
                  <w:sz w:val="19"/>
                  <w:szCs w:val="19"/>
                  <w:u w:val="single"/>
                  <w:lang w:eastAsia="en-US"/>
                </w:rPr>
                <w:t>https://www.un.org/sc/suborg/en/sanctions/un-sc-consolidated-list</w:t>
              </w:r>
            </w:hyperlink>
          </w:p>
          <w:p w14:paraId="79DCEAC4" w14:textId="77777777" w:rsidR="008D3F7E" w:rsidRPr="00B17B93" w:rsidRDefault="008D3F7E" w:rsidP="008D3F7E">
            <w:pPr>
              <w:suppressAutoHyphens w:val="0"/>
              <w:contextualSpacing/>
              <w:jc w:val="both"/>
              <w:cnfStyle w:val="000000100000" w:firstRow="0" w:lastRow="0" w:firstColumn="0" w:lastColumn="0" w:oddVBand="0" w:evenVBand="0" w:oddHBand="1" w:evenHBand="0" w:firstRowFirstColumn="0" w:firstRowLastColumn="0" w:lastRowFirstColumn="0" w:lastRowLastColumn="0"/>
              <w:rPr>
                <w:rFonts w:ascii="Arial" w:eastAsiaTheme="minorHAnsi" w:hAnsi="Arial" w:cs="Arial"/>
                <w:i/>
                <w:sz w:val="19"/>
                <w:szCs w:val="19"/>
                <w:lang w:eastAsia="en-US"/>
              </w:rPr>
            </w:pPr>
            <w:r w:rsidRPr="00B17B93">
              <w:rPr>
                <w:rFonts w:ascii="Arial" w:eastAsiaTheme="minorHAnsi" w:hAnsi="Arial" w:cs="Arial"/>
                <w:i/>
                <w:sz w:val="19"/>
                <w:szCs w:val="19"/>
                <w:lang w:eastAsia="en-US"/>
              </w:rPr>
              <w:t>Pour l’Union européenne, les listes sont disponibles à l’adresse suivante :</w:t>
            </w:r>
          </w:p>
          <w:p w14:paraId="2B2766CD" w14:textId="77777777" w:rsidR="008D3F7E" w:rsidRPr="00B17B93" w:rsidRDefault="00C03013" w:rsidP="008D3F7E">
            <w:pPr>
              <w:suppressAutoHyphens w:val="0"/>
              <w:contextualSpacing/>
              <w:jc w:val="both"/>
              <w:cnfStyle w:val="000000100000" w:firstRow="0" w:lastRow="0" w:firstColumn="0" w:lastColumn="0" w:oddVBand="0" w:evenVBand="0" w:oddHBand="1" w:evenHBand="0" w:firstRowFirstColumn="0" w:firstRowLastColumn="0" w:lastRowFirstColumn="0" w:lastRowLastColumn="0"/>
              <w:rPr>
                <w:rFonts w:ascii="Arial" w:eastAsiaTheme="minorHAnsi" w:hAnsi="Arial" w:cs="Arial"/>
                <w:i/>
                <w:color w:val="0000FF"/>
                <w:sz w:val="19"/>
                <w:szCs w:val="19"/>
                <w:u w:val="single"/>
                <w:lang w:eastAsia="en-US"/>
              </w:rPr>
            </w:pPr>
            <w:hyperlink r:id="rId12" w:history="1">
              <w:r w:rsidR="008D3F7E" w:rsidRPr="00B17B93">
                <w:rPr>
                  <w:rFonts w:ascii="Arial" w:eastAsiaTheme="minorHAnsi" w:hAnsi="Arial" w:cs="Arial"/>
                  <w:i/>
                  <w:color w:val="0000FF"/>
                  <w:sz w:val="19"/>
                  <w:szCs w:val="19"/>
                  <w:u w:val="single"/>
                  <w:lang w:eastAsia="en-US"/>
                </w:rPr>
                <w:t>https://eeas.europa.eu/sites/eeas/files/restrictive_measures-2017-01-17-clean.pdf</w:t>
              </w:r>
            </w:hyperlink>
          </w:p>
          <w:p w14:paraId="219F9B38" w14:textId="77777777" w:rsidR="008D3F7E" w:rsidRPr="00B17B93" w:rsidRDefault="008D3F7E" w:rsidP="008D3F7E">
            <w:pPr>
              <w:suppressAutoHyphens w:val="0"/>
              <w:contextualSpacing/>
              <w:jc w:val="both"/>
              <w:cnfStyle w:val="000000100000" w:firstRow="0" w:lastRow="0" w:firstColumn="0" w:lastColumn="0" w:oddVBand="0" w:evenVBand="0" w:oddHBand="1" w:evenHBand="0" w:firstRowFirstColumn="0" w:firstRowLastColumn="0" w:lastRowFirstColumn="0" w:lastRowLastColumn="0"/>
              <w:rPr>
                <w:rFonts w:ascii="Arial" w:eastAsiaTheme="minorHAnsi" w:hAnsi="Arial" w:cs="Arial"/>
                <w:i/>
                <w:sz w:val="19"/>
                <w:szCs w:val="19"/>
                <w:lang w:eastAsia="en-US"/>
              </w:rPr>
            </w:pPr>
            <w:r w:rsidRPr="00B17B93">
              <w:rPr>
                <w:rFonts w:ascii="Arial" w:eastAsiaTheme="minorHAnsi" w:hAnsi="Arial" w:cs="Arial"/>
                <w:i/>
                <w:sz w:val="19"/>
                <w:szCs w:val="19"/>
                <w:lang w:eastAsia="en-US"/>
              </w:rPr>
              <w:lastRenderedPageBreak/>
              <w:t>Pour la France, voir :</w:t>
            </w:r>
          </w:p>
          <w:p w14:paraId="03127788" w14:textId="77777777" w:rsidR="008D3F7E" w:rsidRPr="00B17B93" w:rsidRDefault="00C03013" w:rsidP="008D3F7E">
            <w:pPr>
              <w:suppressAutoHyphens w:val="0"/>
              <w:contextualSpacing/>
              <w:jc w:val="both"/>
              <w:cnfStyle w:val="000000100000" w:firstRow="0" w:lastRow="0" w:firstColumn="0" w:lastColumn="0" w:oddVBand="0" w:evenVBand="0" w:oddHBand="1" w:evenHBand="0" w:firstRowFirstColumn="0" w:firstRowLastColumn="0" w:lastRowFirstColumn="0" w:lastRowLastColumn="0"/>
              <w:rPr>
                <w:rFonts w:ascii="Arial" w:eastAsiaTheme="minorHAnsi" w:hAnsi="Arial" w:cs="Arial"/>
                <w:sz w:val="19"/>
                <w:szCs w:val="19"/>
                <w:lang w:eastAsia="en-US"/>
              </w:rPr>
            </w:pPr>
            <w:hyperlink r:id="rId13" w:history="1">
              <w:r w:rsidR="008D3F7E" w:rsidRPr="00B17B93">
                <w:rPr>
                  <w:rFonts w:ascii="Arial" w:eastAsiaTheme="minorHAnsi" w:hAnsi="Arial" w:cs="Arial"/>
                  <w:i/>
                  <w:color w:val="0000FF"/>
                  <w:sz w:val="19"/>
                  <w:szCs w:val="19"/>
                  <w:u w:val="single"/>
                  <w:lang w:eastAsia="en-US"/>
                </w:rPr>
                <w:t>http://www.tresor.economie.gouv.fr/4248_dispositif-national-de-gel-terroriste</w:t>
              </w:r>
            </w:hyperlink>
            <w:r w:rsidR="008D3F7E" w:rsidRPr="00B17B93">
              <w:rPr>
                <w:rFonts w:ascii="Arial" w:eastAsiaTheme="minorHAnsi" w:hAnsi="Arial" w:cs="Arial"/>
                <w:i/>
                <w:sz w:val="19"/>
                <w:szCs w:val="19"/>
                <w:lang w:eastAsia="en-US"/>
              </w:rPr>
              <w:t>)</w:t>
            </w:r>
          </w:p>
        </w:tc>
      </w:tr>
      <w:tr w:rsidR="008D3F7E" w:rsidRPr="00B17B93" w14:paraId="2B6F0BE1" w14:textId="77777777" w:rsidTr="004E2EB6">
        <w:trPr>
          <w:trHeight w:val="174"/>
        </w:trPr>
        <w:tc>
          <w:tcPr>
            <w:cnfStyle w:val="001000000000" w:firstRow="0" w:lastRow="0" w:firstColumn="1" w:lastColumn="0" w:oddVBand="0" w:evenVBand="0" w:oddHBand="0" w:evenHBand="0" w:firstRowFirstColumn="0" w:firstRowLastColumn="0" w:lastRowFirstColumn="0" w:lastRowLastColumn="0"/>
            <w:tcW w:w="1691" w:type="dxa"/>
            <w:vMerge/>
          </w:tcPr>
          <w:p w14:paraId="35348F61" w14:textId="77777777" w:rsidR="008D3F7E" w:rsidRPr="00B17B93" w:rsidRDefault="008D3F7E" w:rsidP="008D3F7E">
            <w:pPr>
              <w:suppressAutoHyphens w:val="0"/>
              <w:jc w:val="both"/>
              <w:rPr>
                <w:rFonts w:ascii="Arial" w:eastAsiaTheme="minorHAnsi" w:hAnsi="Arial" w:cs="Arial"/>
                <w:sz w:val="19"/>
                <w:szCs w:val="19"/>
                <w:lang w:eastAsia="en-US"/>
              </w:rPr>
            </w:pPr>
          </w:p>
        </w:tc>
        <w:tc>
          <w:tcPr>
            <w:tcW w:w="1111" w:type="dxa"/>
          </w:tcPr>
          <w:p w14:paraId="3C6D41FF" w14:textId="77777777" w:rsidR="008D3F7E" w:rsidRPr="00B17B93" w:rsidRDefault="008D3F7E" w:rsidP="008D3F7E">
            <w:pPr>
              <w:suppressAutoHyphens w:val="0"/>
              <w:cnfStyle w:val="000000000000" w:firstRow="0" w:lastRow="0" w:firstColumn="0" w:lastColumn="0" w:oddVBand="0" w:evenVBand="0" w:oddHBand="0" w:evenHBand="0" w:firstRowFirstColumn="0" w:firstRowLastColumn="0" w:lastRowFirstColumn="0" w:lastRowLastColumn="0"/>
              <w:rPr>
                <w:rFonts w:ascii="Arial" w:eastAsiaTheme="minorHAnsi" w:hAnsi="Arial" w:cs="Arial"/>
                <w:sz w:val="19"/>
                <w:szCs w:val="19"/>
                <w:lang w:eastAsia="en-US"/>
              </w:rPr>
            </w:pPr>
            <w:r w:rsidRPr="00B17B93">
              <w:rPr>
                <w:rFonts w:ascii="Arial" w:eastAsiaTheme="minorHAnsi" w:hAnsi="Arial" w:cs="Arial"/>
                <w:sz w:val="19"/>
                <w:szCs w:val="19"/>
                <w:lang w:eastAsia="en-US"/>
              </w:rPr>
              <w:t>Identification de l’entité juridique (le cas échéant)</w:t>
            </w:r>
          </w:p>
        </w:tc>
        <w:tc>
          <w:tcPr>
            <w:tcW w:w="6544" w:type="dxa"/>
          </w:tcPr>
          <w:p w14:paraId="4689B199" w14:textId="77777777" w:rsidR="008D3F7E" w:rsidRPr="00B17B93" w:rsidRDefault="008D3F7E" w:rsidP="008D3F7E">
            <w:pPr>
              <w:suppressAutoHyphens w:val="0"/>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sz w:val="19"/>
                <w:szCs w:val="19"/>
                <w:lang w:eastAsia="en-US"/>
              </w:rPr>
            </w:pPr>
            <w:r w:rsidRPr="00B17B93">
              <w:rPr>
                <w:rFonts w:ascii="Arial" w:eastAsiaTheme="minorHAnsi" w:hAnsi="Arial" w:cs="Arial"/>
                <w:sz w:val="19"/>
                <w:szCs w:val="19"/>
                <w:lang w:eastAsia="en-US"/>
              </w:rPr>
              <w:t>Obtenir les documents d’identification de la personne morale bénéficiaire (certificat d’enregistrement ou équivalent, statuts) et les documents financiers pour évaluer le bilan et les revenus de la société (états financiers, comptes certifiés, compte de ressources humaines, le cas échéant)</w:t>
            </w:r>
          </w:p>
        </w:tc>
      </w:tr>
      <w:tr w:rsidR="008D3F7E" w:rsidRPr="00B17B93" w14:paraId="07223530" w14:textId="77777777" w:rsidTr="004E2EB6">
        <w:trPr>
          <w:cnfStyle w:val="000000100000" w:firstRow="0" w:lastRow="0" w:firstColumn="0" w:lastColumn="0" w:oddVBand="0" w:evenVBand="0" w:oddHBand="1" w:evenHBand="0" w:firstRowFirstColumn="0" w:firstRowLastColumn="0" w:lastRowFirstColumn="0" w:lastRowLastColumn="0"/>
          <w:trHeight w:val="174"/>
        </w:trPr>
        <w:tc>
          <w:tcPr>
            <w:cnfStyle w:val="001000000000" w:firstRow="0" w:lastRow="0" w:firstColumn="1" w:lastColumn="0" w:oddVBand="0" w:evenVBand="0" w:oddHBand="0" w:evenHBand="0" w:firstRowFirstColumn="0" w:firstRowLastColumn="0" w:lastRowFirstColumn="0" w:lastRowLastColumn="0"/>
            <w:tcW w:w="1691" w:type="dxa"/>
            <w:vMerge/>
          </w:tcPr>
          <w:p w14:paraId="5E2793A6" w14:textId="77777777" w:rsidR="008D3F7E" w:rsidRPr="00B17B93" w:rsidRDefault="008D3F7E" w:rsidP="008D3F7E">
            <w:pPr>
              <w:suppressAutoHyphens w:val="0"/>
              <w:jc w:val="both"/>
              <w:rPr>
                <w:rFonts w:ascii="Arial" w:eastAsiaTheme="minorHAnsi" w:hAnsi="Arial" w:cs="Arial"/>
                <w:sz w:val="19"/>
                <w:szCs w:val="19"/>
                <w:lang w:eastAsia="en-US"/>
              </w:rPr>
            </w:pPr>
          </w:p>
        </w:tc>
        <w:tc>
          <w:tcPr>
            <w:tcW w:w="1111" w:type="dxa"/>
          </w:tcPr>
          <w:p w14:paraId="2F582A23" w14:textId="77777777" w:rsidR="008D3F7E" w:rsidRPr="00B17B93" w:rsidRDefault="008D3F7E" w:rsidP="008D3F7E">
            <w:pPr>
              <w:suppressAutoHyphens w:val="0"/>
              <w:cnfStyle w:val="000000100000" w:firstRow="0" w:lastRow="0" w:firstColumn="0" w:lastColumn="0" w:oddVBand="0" w:evenVBand="0" w:oddHBand="1" w:evenHBand="0" w:firstRowFirstColumn="0" w:firstRowLastColumn="0" w:lastRowFirstColumn="0" w:lastRowLastColumn="0"/>
              <w:rPr>
                <w:rFonts w:ascii="Arial" w:eastAsiaTheme="minorHAnsi" w:hAnsi="Arial" w:cs="Arial"/>
                <w:sz w:val="19"/>
                <w:szCs w:val="19"/>
                <w:lang w:eastAsia="en-US"/>
              </w:rPr>
            </w:pPr>
            <w:r w:rsidRPr="00B17B93">
              <w:rPr>
                <w:rFonts w:ascii="Arial" w:eastAsiaTheme="minorHAnsi" w:hAnsi="Arial" w:cs="Arial"/>
                <w:sz w:val="19"/>
                <w:szCs w:val="19"/>
                <w:lang w:eastAsia="en-US"/>
              </w:rPr>
              <w:t>Nature et objet de la relation d’affaires</w:t>
            </w:r>
          </w:p>
        </w:tc>
        <w:tc>
          <w:tcPr>
            <w:tcW w:w="6544" w:type="dxa"/>
          </w:tcPr>
          <w:p w14:paraId="64554A98" w14:textId="77777777" w:rsidR="008D3F7E" w:rsidRPr="00CD6A67" w:rsidRDefault="008D3F7E" w:rsidP="33A0688C">
            <w:pPr>
              <w:suppressAutoHyphens w:val="0"/>
              <w:jc w:val="both"/>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19"/>
                <w:szCs w:val="19"/>
                <w:lang w:val="fr-FR" w:eastAsia="en-US"/>
              </w:rPr>
            </w:pPr>
            <w:r w:rsidRPr="00CD6A67">
              <w:rPr>
                <w:rFonts w:ascii="Arial" w:eastAsiaTheme="minorEastAsia" w:hAnsi="Arial" w:cs="Arial"/>
                <w:sz w:val="19"/>
                <w:szCs w:val="19"/>
                <w:lang w:val="fr-FR" w:eastAsia="en-US"/>
              </w:rPr>
              <w:t>Analyser la cohérence économique entre l’activité de la personne morale et ses revenus générés par les documents financiers obtenus. En cas d’incohérence, obtenir des justifications supplémentaires. Une attention particulière devrait être accordée aux personnes morales ayant une activité impliquant principalement la collecte d’espèces.</w:t>
            </w:r>
          </w:p>
          <w:p w14:paraId="371B86CE" w14:textId="77777777" w:rsidR="008D3F7E" w:rsidRPr="00B17B93" w:rsidRDefault="008D3F7E" w:rsidP="008D3F7E">
            <w:pPr>
              <w:suppressAutoHyphens w:val="0"/>
              <w:jc w:val="both"/>
              <w:cnfStyle w:val="000000100000" w:firstRow="0" w:lastRow="0" w:firstColumn="0" w:lastColumn="0" w:oddVBand="0" w:evenVBand="0" w:oddHBand="1" w:evenHBand="0" w:firstRowFirstColumn="0" w:firstRowLastColumn="0" w:lastRowFirstColumn="0" w:lastRowLastColumn="0"/>
              <w:rPr>
                <w:rFonts w:ascii="Arial" w:eastAsiaTheme="minorHAnsi" w:hAnsi="Arial" w:cs="Arial"/>
                <w:sz w:val="19"/>
                <w:szCs w:val="19"/>
                <w:lang w:eastAsia="en-US"/>
              </w:rPr>
            </w:pPr>
            <w:r w:rsidRPr="00B17B93">
              <w:rPr>
                <w:rFonts w:ascii="Arial" w:eastAsiaTheme="minorHAnsi" w:hAnsi="Arial" w:cs="Arial"/>
                <w:sz w:val="19"/>
                <w:szCs w:val="19"/>
                <w:lang w:eastAsia="en-US"/>
              </w:rPr>
              <w:t>Demander au chef de projet et/ou à l’actionnaire(s) personne(s) physique(s) ou personne(s) privée(s) contributeur(s) physique(s), le cas échéant) la cohérence économique de leur implication en obtenant des informations relatives à leur parcours professionnel (</w:t>
            </w:r>
            <w:r w:rsidRPr="00B17B93">
              <w:rPr>
                <w:rFonts w:ascii="Arial" w:eastAsiaTheme="minorHAnsi" w:hAnsi="Arial" w:cs="Arial"/>
                <w:i/>
                <w:sz w:val="19"/>
                <w:szCs w:val="19"/>
                <w:lang w:eastAsia="en-US"/>
              </w:rPr>
              <w:t>curriculum vitae</w:t>
            </w:r>
            <w:r w:rsidRPr="00B17B93">
              <w:rPr>
                <w:rFonts w:ascii="Arial" w:eastAsiaTheme="minorHAnsi" w:hAnsi="Arial" w:cs="Arial"/>
                <w:sz w:val="19"/>
                <w:szCs w:val="19"/>
                <w:lang w:eastAsia="en-US"/>
              </w:rPr>
              <w:t xml:space="preserve">, </w:t>
            </w:r>
            <w:proofErr w:type="gramStart"/>
            <w:r w:rsidRPr="00B17B93">
              <w:rPr>
                <w:rFonts w:ascii="Arial" w:eastAsiaTheme="minorHAnsi" w:hAnsi="Arial" w:cs="Arial"/>
                <w:sz w:val="19"/>
                <w:szCs w:val="19"/>
                <w:lang w:eastAsia="en-US"/>
              </w:rPr>
              <w:t>… )</w:t>
            </w:r>
            <w:proofErr w:type="gramEnd"/>
            <w:r w:rsidRPr="00B17B93">
              <w:rPr>
                <w:rFonts w:ascii="Arial" w:eastAsiaTheme="minorHAnsi" w:hAnsi="Arial" w:cs="Arial"/>
                <w:sz w:val="19"/>
                <w:szCs w:val="19"/>
                <w:lang w:eastAsia="en-US"/>
              </w:rPr>
              <w:t xml:space="preserve"> et sur l’origine des fonds investis dans la personne morale, à ce jour en obtenant des documents financiers justifiant précisément la source des contributions au capital.  </w:t>
            </w:r>
          </w:p>
          <w:p w14:paraId="360F61A8" w14:textId="77777777" w:rsidR="008D3F7E" w:rsidRPr="00CD6A67" w:rsidRDefault="008D3F7E" w:rsidP="33A0688C">
            <w:pPr>
              <w:suppressAutoHyphens w:val="0"/>
              <w:jc w:val="both"/>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19"/>
                <w:szCs w:val="19"/>
                <w:lang w:val="fr-FR" w:eastAsia="en-US"/>
              </w:rPr>
            </w:pPr>
            <w:r w:rsidRPr="00CD6A67">
              <w:rPr>
                <w:rFonts w:ascii="Arial" w:eastAsiaTheme="minorEastAsia" w:hAnsi="Arial" w:cs="Arial"/>
                <w:sz w:val="19"/>
                <w:szCs w:val="19"/>
                <w:lang w:val="fr-FR" w:eastAsia="en-US"/>
              </w:rPr>
              <w:t>(Obtenir l’avis des partenaires locaux concernant le chef de projet, notamment en ce qui concerne ses antécédents, ses motivations et sa réputation dans la communauté concernant son absence de liens avec des activités illégales.)</w:t>
            </w:r>
          </w:p>
        </w:tc>
      </w:tr>
      <w:tr w:rsidR="008D3F7E" w:rsidRPr="00B17B93" w14:paraId="7CD78C6E" w14:textId="77777777" w:rsidTr="004E2EB6">
        <w:trPr>
          <w:trHeight w:val="174"/>
        </w:trPr>
        <w:tc>
          <w:tcPr>
            <w:cnfStyle w:val="001000000000" w:firstRow="0" w:lastRow="0" w:firstColumn="1" w:lastColumn="0" w:oddVBand="0" w:evenVBand="0" w:oddHBand="0" w:evenHBand="0" w:firstRowFirstColumn="0" w:firstRowLastColumn="0" w:lastRowFirstColumn="0" w:lastRowLastColumn="0"/>
            <w:tcW w:w="1691" w:type="dxa"/>
          </w:tcPr>
          <w:p w14:paraId="465F2D08" w14:textId="77777777" w:rsidR="008D3F7E" w:rsidRPr="00B17B93" w:rsidRDefault="008D3F7E" w:rsidP="008D3F7E">
            <w:pPr>
              <w:suppressAutoHyphens w:val="0"/>
              <w:jc w:val="center"/>
              <w:rPr>
                <w:rFonts w:ascii="Arial" w:eastAsiaTheme="minorHAnsi" w:hAnsi="Arial" w:cs="Arial"/>
                <w:sz w:val="19"/>
                <w:szCs w:val="19"/>
                <w:lang w:eastAsia="en-US"/>
              </w:rPr>
            </w:pPr>
            <w:r w:rsidRPr="00B17B93">
              <w:rPr>
                <w:rFonts w:ascii="Arial" w:eastAsiaTheme="minorHAnsi" w:hAnsi="Arial" w:cs="Arial"/>
                <w:sz w:val="19"/>
                <w:szCs w:val="19"/>
                <w:lang w:eastAsia="en-US"/>
              </w:rPr>
              <w:t>Archivage</w:t>
            </w:r>
          </w:p>
        </w:tc>
        <w:tc>
          <w:tcPr>
            <w:tcW w:w="1111" w:type="dxa"/>
          </w:tcPr>
          <w:p w14:paraId="4C4F6765" w14:textId="77777777" w:rsidR="008D3F7E" w:rsidRPr="00B17B93" w:rsidRDefault="008D3F7E" w:rsidP="008D3F7E">
            <w:pPr>
              <w:suppressAutoHyphens w:val="0"/>
              <w:cnfStyle w:val="000000000000" w:firstRow="0" w:lastRow="0" w:firstColumn="0" w:lastColumn="0" w:oddVBand="0" w:evenVBand="0" w:oddHBand="0" w:evenHBand="0" w:firstRowFirstColumn="0" w:firstRowLastColumn="0" w:lastRowFirstColumn="0" w:lastRowLastColumn="0"/>
              <w:rPr>
                <w:rFonts w:ascii="Arial" w:eastAsiaTheme="minorHAnsi" w:hAnsi="Arial" w:cs="Arial"/>
                <w:sz w:val="19"/>
                <w:szCs w:val="19"/>
                <w:lang w:eastAsia="en-US"/>
              </w:rPr>
            </w:pPr>
          </w:p>
        </w:tc>
        <w:tc>
          <w:tcPr>
            <w:tcW w:w="6544" w:type="dxa"/>
          </w:tcPr>
          <w:p w14:paraId="1D3E5F37" w14:textId="57CAFB77" w:rsidR="008D3F7E" w:rsidRPr="00B17B93" w:rsidRDefault="00937B9D" w:rsidP="008D3F7E">
            <w:pPr>
              <w:suppressAutoHyphens w:val="0"/>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sz w:val="19"/>
                <w:szCs w:val="19"/>
                <w:lang w:eastAsia="en-US"/>
              </w:rPr>
            </w:pPr>
            <w:r>
              <w:rPr>
                <w:rFonts w:ascii="Arial" w:eastAsiaTheme="minorHAnsi" w:hAnsi="Arial" w:cs="Arial"/>
                <w:sz w:val="19"/>
                <w:szCs w:val="19"/>
                <w:lang w:eastAsia="en-US"/>
              </w:rPr>
              <w:t>Conserver l’ensemble des documents collectés pendant une durée minimale d’au moins 5 ans après la fin de la relation d’affaires (dernier audit du groupe AFD)</w:t>
            </w:r>
          </w:p>
        </w:tc>
      </w:tr>
      <w:tr w:rsidR="008D3F7E" w:rsidRPr="00B17B93" w14:paraId="2BEAEA4F" w14:textId="77777777" w:rsidTr="004E2EB6">
        <w:trPr>
          <w:cnfStyle w:val="000000100000" w:firstRow="0" w:lastRow="0" w:firstColumn="0" w:lastColumn="0" w:oddVBand="0" w:evenVBand="0" w:oddHBand="1" w:evenHBand="0" w:firstRowFirstColumn="0" w:firstRowLastColumn="0" w:lastRowFirstColumn="0" w:lastRowLastColumn="0"/>
          <w:trHeight w:val="174"/>
        </w:trPr>
        <w:tc>
          <w:tcPr>
            <w:cnfStyle w:val="001000000000" w:firstRow="0" w:lastRow="0" w:firstColumn="1" w:lastColumn="0" w:oddVBand="0" w:evenVBand="0" w:oddHBand="0" w:evenHBand="0" w:firstRowFirstColumn="0" w:firstRowLastColumn="0" w:lastRowFirstColumn="0" w:lastRowLastColumn="0"/>
            <w:tcW w:w="1691" w:type="dxa"/>
          </w:tcPr>
          <w:p w14:paraId="743354CA" w14:textId="77777777" w:rsidR="008D3F7E" w:rsidRPr="00B17B93" w:rsidRDefault="008D3F7E" w:rsidP="008D3F7E">
            <w:pPr>
              <w:suppressAutoHyphens w:val="0"/>
              <w:jc w:val="center"/>
              <w:rPr>
                <w:rFonts w:ascii="Arial" w:eastAsiaTheme="minorHAnsi" w:hAnsi="Arial" w:cs="Arial"/>
                <w:sz w:val="19"/>
                <w:szCs w:val="19"/>
                <w:lang w:eastAsia="en-US"/>
              </w:rPr>
            </w:pPr>
            <w:proofErr w:type="spellStart"/>
            <w:r w:rsidRPr="00B17B93">
              <w:rPr>
                <w:rFonts w:ascii="Arial" w:eastAsiaTheme="minorHAnsi" w:hAnsi="Arial" w:cs="Arial"/>
                <w:sz w:val="19"/>
                <w:szCs w:val="19"/>
                <w:lang w:eastAsia="en-US"/>
              </w:rPr>
              <w:t>Reporting</w:t>
            </w:r>
            <w:proofErr w:type="spellEnd"/>
          </w:p>
        </w:tc>
        <w:tc>
          <w:tcPr>
            <w:tcW w:w="1111" w:type="dxa"/>
          </w:tcPr>
          <w:p w14:paraId="7048BAE6" w14:textId="77777777" w:rsidR="008D3F7E" w:rsidRPr="00B17B93" w:rsidRDefault="008D3F7E" w:rsidP="008D3F7E">
            <w:pPr>
              <w:suppressAutoHyphens w:val="0"/>
              <w:cnfStyle w:val="000000100000" w:firstRow="0" w:lastRow="0" w:firstColumn="0" w:lastColumn="0" w:oddVBand="0" w:evenVBand="0" w:oddHBand="1" w:evenHBand="0" w:firstRowFirstColumn="0" w:firstRowLastColumn="0" w:lastRowFirstColumn="0" w:lastRowLastColumn="0"/>
              <w:rPr>
                <w:rFonts w:ascii="Arial" w:eastAsiaTheme="minorHAnsi" w:hAnsi="Arial" w:cs="Arial"/>
                <w:sz w:val="19"/>
                <w:szCs w:val="19"/>
                <w:lang w:eastAsia="en-US"/>
              </w:rPr>
            </w:pPr>
          </w:p>
        </w:tc>
        <w:tc>
          <w:tcPr>
            <w:tcW w:w="6544" w:type="dxa"/>
          </w:tcPr>
          <w:p w14:paraId="3136EA97" w14:textId="77777777" w:rsidR="008D3F7E" w:rsidRPr="00B17B93" w:rsidRDefault="008D3F7E" w:rsidP="008D3F7E">
            <w:pPr>
              <w:suppressAutoHyphens w:val="0"/>
              <w:jc w:val="both"/>
              <w:cnfStyle w:val="000000100000" w:firstRow="0" w:lastRow="0" w:firstColumn="0" w:lastColumn="0" w:oddVBand="0" w:evenVBand="0" w:oddHBand="1" w:evenHBand="0" w:firstRowFirstColumn="0" w:firstRowLastColumn="0" w:lastRowFirstColumn="0" w:lastRowLastColumn="0"/>
              <w:rPr>
                <w:rFonts w:ascii="Arial" w:eastAsiaTheme="minorHAnsi" w:hAnsi="Arial" w:cs="Arial"/>
                <w:sz w:val="19"/>
                <w:szCs w:val="19"/>
                <w:lang w:eastAsia="en-US"/>
              </w:rPr>
            </w:pPr>
            <w:r w:rsidRPr="00B17B93">
              <w:rPr>
                <w:rFonts w:ascii="Arial" w:eastAsiaTheme="minorHAnsi" w:hAnsi="Arial" w:cs="Arial"/>
                <w:sz w:val="19"/>
                <w:szCs w:val="19"/>
                <w:lang w:eastAsia="en-US"/>
              </w:rPr>
              <w:t>Dans les cas suivants :</w:t>
            </w:r>
          </w:p>
          <w:p w14:paraId="22D25F06" w14:textId="7549F346" w:rsidR="008D3F7E" w:rsidRPr="00CD6A67" w:rsidRDefault="008D3F7E" w:rsidP="0FA23F75">
            <w:pPr>
              <w:numPr>
                <w:ilvl w:val="0"/>
                <w:numId w:val="4"/>
              </w:numPr>
              <w:suppressAutoHyphens w:val="0"/>
              <w:ind w:left="328" w:hanging="283"/>
              <w:contextualSpacing/>
              <w:jc w:val="both"/>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19"/>
                <w:szCs w:val="19"/>
                <w:lang w:val="fr-FR" w:eastAsia="en-US"/>
              </w:rPr>
            </w:pPr>
            <w:proofErr w:type="gramStart"/>
            <w:r w:rsidRPr="00CD6A67">
              <w:rPr>
                <w:rFonts w:ascii="Arial" w:eastAsiaTheme="minorEastAsia" w:hAnsi="Arial" w:cs="Arial"/>
                <w:sz w:val="19"/>
                <w:szCs w:val="19"/>
                <w:lang w:val="fr-FR" w:eastAsia="en-US"/>
              </w:rPr>
              <w:t>impossibilité</w:t>
            </w:r>
            <w:proofErr w:type="gramEnd"/>
            <w:r w:rsidRPr="00CD6A67">
              <w:rPr>
                <w:rFonts w:ascii="Arial" w:eastAsiaTheme="minorEastAsia" w:hAnsi="Arial" w:cs="Arial"/>
                <w:sz w:val="19"/>
                <w:szCs w:val="19"/>
                <w:lang w:val="fr-FR" w:eastAsia="en-US"/>
              </w:rPr>
              <w:t xml:space="preserve"> d’identifier la personne morale bénéficiaire, le chef de projet et/ou les actionnaires individuels (et/ou les contributeurs privés individuels dans le cas d’une association) ;</w:t>
            </w:r>
          </w:p>
          <w:p w14:paraId="7B943D8C" w14:textId="77777777" w:rsidR="008D3F7E" w:rsidRPr="00B17B93" w:rsidRDefault="008D3F7E" w:rsidP="008D3F7E">
            <w:pPr>
              <w:numPr>
                <w:ilvl w:val="0"/>
                <w:numId w:val="4"/>
              </w:numPr>
              <w:suppressAutoHyphens w:val="0"/>
              <w:ind w:left="328" w:hanging="283"/>
              <w:contextualSpacing/>
              <w:jc w:val="both"/>
              <w:cnfStyle w:val="000000100000" w:firstRow="0" w:lastRow="0" w:firstColumn="0" w:lastColumn="0" w:oddVBand="0" w:evenVBand="0" w:oddHBand="1" w:evenHBand="0" w:firstRowFirstColumn="0" w:firstRowLastColumn="0" w:lastRowFirstColumn="0" w:lastRowLastColumn="0"/>
              <w:rPr>
                <w:rFonts w:ascii="Arial" w:eastAsiaTheme="minorHAnsi" w:hAnsi="Arial" w:cs="Arial"/>
                <w:sz w:val="19"/>
                <w:szCs w:val="19"/>
                <w:lang w:eastAsia="en-US"/>
              </w:rPr>
            </w:pPr>
            <w:proofErr w:type="gramStart"/>
            <w:r w:rsidRPr="00B17B93">
              <w:rPr>
                <w:rFonts w:ascii="Arial" w:eastAsiaTheme="minorHAnsi" w:hAnsi="Arial" w:cs="Arial"/>
                <w:sz w:val="19"/>
                <w:szCs w:val="19"/>
                <w:lang w:eastAsia="en-US"/>
              </w:rPr>
              <w:t>présence</w:t>
            </w:r>
            <w:proofErr w:type="gramEnd"/>
            <w:r w:rsidRPr="00B17B93">
              <w:rPr>
                <w:rFonts w:ascii="Arial" w:eastAsiaTheme="minorHAnsi" w:hAnsi="Arial" w:cs="Arial"/>
                <w:sz w:val="19"/>
                <w:szCs w:val="19"/>
                <w:lang w:eastAsia="en-US"/>
              </w:rPr>
              <w:t xml:space="preserve"> de la société bénéficiaire, de ses dirigeants, promoteurs et membres du conseil d’administration, de ses actionnaires ou personnes morales, s’il y a lieu, et de ses actionnaires ou personnes physiques(s), le cas échéant), sur les listes des personnes, groupes ou entités soumis à des sanctions financières par les Nations Unies, l’Union européenne et la France ;</w:t>
            </w:r>
          </w:p>
          <w:p w14:paraId="010A11EF" w14:textId="77777777" w:rsidR="008D3F7E" w:rsidRPr="00B17B93" w:rsidRDefault="008D3F7E" w:rsidP="008D3F7E">
            <w:pPr>
              <w:numPr>
                <w:ilvl w:val="0"/>
                <w:numId w:val="4"/>
              </w:numPr>
              <w:suppressAutoHyphens w:val="0"/>
              <w:ind w:left="328" w:hanging="283"/>
              <w:contextualSpacing/>
              <w:jc w:val="both"/>
              <w:cnfStyle w:val="000000100000" w:firstRow="0" w:lastRow="0" w:firstColumn="0" w:lastColumn="0" w:oddVBand="0" w:evenVBand="0" w:oddHBand="1" w:evenHBand="0" w:firstRowFirstColumn="0" w:firstRowLastColumn="0" w:lastRowFirstColumn="0" w:lastRowLastColumn="0"/>
              <w:rPr>
                <w:rFonts w:ascii="Arial" w:eastAsiaTheme="minorHAnsi" w:hAnsi="Arial" w:cs="Arial"/>
                <w:sz w:val="19"/>
                <w:szCs w:val="19"/>
                <w:lang w:eastAsia="en-US"/>
              </w:rPr>
            </w:pPr>
            <w:proofErr w:type="gramStart"/>
            <w:r w:rsidRPr="00B17B93">
              <w:rPr>
                <w:rFonts w:ascii="Arial" w:eastAsiaTheme="minorHAnsi" w:hAnsi="Arial" w:cs="Arial"/>
                <w:sz w:val="19"/>
                <w:szCs w:val="19"/>
                <w:lang w:eastAsia="en-US"/>
              </w:rPr>
              <w:t>incohérence</w:t>
            </w:r>
            <w:proofErr w:type="gramEnd"/>
            <w:r w:rsidRPr="00B17B93">
              <w:rPr>
                <w:rFonts w:ascii="Arial" w:eastAsiaTheme="minorHAnsi" w:hAnsi="Arial" w:cs="Arial"/>
                <w:sz w:val="19"/>
                <w:szCs w:val="19"/>
                <w:lang w:eastAsia="en-US"/>
              </w:rPr>
              <w:t xml:space="preserve"> entre l’activité de la personne morale bénéficiaire et les revenus générés ;</w:t>
            </w:r>
          </w:p>
          <w:p w14:paraId="7A5EAADA" w14:textId="77777777" w:rsidR="008D3F7E" w:rsidRPr="00B17B93" w:rsidRDefault="008D3F7E" w:rsidP="008D3F7E">
            <w:pPr>
              <w:numPr>
                <w:ilvl w:val="0"/>
                <w:numId w:val="4"/>
              </w:numPr>
              <w:suppressAutoHyphens w:val="0"/>
              <w:ind w:left="328" w:hanging="283"/>
              <w:contextualSpacing/>
              <w:jc w:val="both"/>
              <w:cnfStyle w:val="000000100000" w:firstRow="0" w:lastRow="0" w:firstColumn="0" w:lastColumn="0" w:oddVBand="0" w:evenVBand="0" w:oddHBand="1" w:evenHBand="0" w:firstRowFirstColumn="0" w:firstRowLastColumn="0" w:lastRowFirstColumn="0" w:lastRowLastColumn="0"/>
              <w:rPr>
                <w:rFonts w:ascii="Arial" w:eastAsiaTheme="minorHAnsi" w:hAnsi="Arial" w:cs="Arial"/>
                <w:sz w:val="19"/>
                <w:szCs w:val="19"/>
                <w:lang w:eastAsia="en-US"/>
              </w:rPr>
            </w:pPr>
            <w:proofErr w:type="gramStart"/>
            <w:r w:rsidRPr="00B17B93">
              <w:rPr>
                <w:rFonts w:ascii="Arial" w:eastAsiaTheme="minorHAnsi" w:hAnsi="Arial" w:cs="Arial"/>
                <w:sz w:val="19"/>
                <w:szCs w:val="19"/>
                <w:lang w:eastAsia="en-US"/>
              </w:rPr>
              <w:t>manque</w:t>
            </w:r>
            <w:proofErr w:type="gramEnd"/>
            <w:r w:rsidRPr="00B17B93">
              <w:rPr>
                <w:rFonts w:ascii="Arial" w:eastAsiaTheme="minorHAnsi" w:hAnsi="Arial" w:cs="Arial"/>
                <w:sz w:val="19"/>
                <w:szCs w:val="19"/>
                <w:lang w:eastAsia="en-US"/>
              </w:rPr>
              <w:t xml:space="preserve"> de cohérence économique de l’opération pour le ou les porteur(s) de projet et/ou actionnaire(s) personne(s) physique(s) contributeur(s) privé(s) personne(s), le cas échéant);</w:t>
            </w:r>
          </w:p>
          <w:p w14:paraId="1CCD73C5" w14:textId="77777777" w:rsidR="008D3F7E" w:rsidRPr="00B17B93" w:rsidRDefault="008D3F7E" w:rsidP="008D3F7E">
            <w:pPr>
              <w:numPr>
                <w:ilvl w:val="0"/>
                <w:numId w:val="4"/>
              </w:numPr>
              <w:suppressAutoHyphens w:val="0"/>
              <w:ind w:left="328" w:hanging="283"/>
              <w:contextualSpacing/>
              <w:jc w:val="both"/>
              <w:cnfStyle w:val="000000100000" w:firstRow="0" w:lastRow="0" w:firstColumn="0" w:lastColumn="0" w:oddVBand="0" w:evenVBand="0" w:oddHBand="1" w:evenHBand="0" w:firstRowFirstColumn="0" w:firstRowLastColumn="0" w:lastRowFirstColumn="0" w:lastRowLastColumn="0"/>
              <w:rPr>
                <w:rFonts w:ascii="Arial" w:eastAsiaTheme="minorHAnsi" w:hAnsi="Arial" w:cs="Arial"/>
                <w:sz w:val="19"/>
                <w:szCs w:val="19"/>
                <w:lang w:eastAsia="en-US"/>
              </w:rPr>
            </w:pPr>
            <w:proofErr w:type="gramStart"/>
            <w:r w:rsidRPr="00B17B93">
              <w:rPr>
                <w:rFonts w:ascii="Arial" w:eastAsiaTheme="minorHAnsi" w:hAnsi="Arial" w:cs="Arial"/>
                <w:sz w:val="19"/>
                <w:szCs w:val="19"/>
                <w:lang w:eastAsia="en-US"/>
              </w:rPr>
              <w:t>soupçonner</w:t>
            </w:r>
            <w:proofErr w:type="gramEnd"/>
            <w:r w:rsidRPr="00B17B93">
              <w:rPr>
                <w:rFonts w:ascii="Arial" w:eastAsiaTheme="minorHAnsi" w:hAnsi="Arial" w:cs="Arial"/>
                <w:sz w:val="19"/>
                <w:szCs w:val="19"/>
                <w:lang w:eastAsia="en-US"/>
              </w:rPr>
              <w:t xml:space="preserve"> que l’origine des fonds de la personne morale bénéficiaire et du porteur de projet et/ou des actionnaires provient d’un crime ou d’une infraction.</w:t>
            </w:r>
          </w:p>
          <w:p w14:paraId="10DF1447" w14:textId="77777777" w:rsidR="008D3F7E" w:rsidRPr="00B17B93" w:rsidRDefault="008D3F7E" w:rsidP="008D3F7E">
            <w:pPr>
              <w:suppressAutoHyphens w:val="0"/>
              <w:ind w:left="45"/>
              <w:jc w:val="both"/>
              <w:cnfStyle w:val="000000100000" w:firstRow="0" w:lastRow="0" w:firstColumn="0" w:lastColumn="0" w:oddVBand="0" w:evenVBand="0" w:oddHBand="1" w:evenHBand="0" w:firstRowFirstColumn="0" w:firstRowLastColumn="0" w:lastRowFirstColumn="0" w:lastRowLastColumn="0"/>
              <w:rPr>
                <w:rFonts w:ascii="Arial" w:eastAsiaTheme="minorHAnsi" w:hAnsi="Arial" w:cs="Arial"/>
                <w:sz w:val="19"/>
                <w:szCs w:val="19"/>
                <w:lang w:eastAsia="en-US"/>
              </w:rPr>
            </w:pPr>
            <w:proofErr w:type="gramStart"/>
            <w:r w:rsidRPr="00B17B93">
              <w:rPr>
                <w:rFonts w:ascii="Arial" w:eastAsiaTheme="minorHAnsi" w:hAnsi="Arial" w:cs="Arial"/>
                <w:sz w:val="19"/>
                <w:szCs w:val="19"/>
                <w:lang w:eastAsia="en-US"/>
              </w:rPr>
              <w:t>il</w:t>
            </w:r>
            <w:proofErr w:type="gramEnd"/>
            <w:r w:rsidRPr="00B17B93">
              <w:rPr>
                <w:rFonts w:ascii="Arial" w:eastAsiaTheme="minorHAnsi" w:hAnsi="Arial" w:cs="Arial"/>
                <w:sz w:val="19"/>
                <w:szCs w:val="19"/>
                <w:lang w:eastAsia="en-US"/>
              </w:rPr>
              <w:t xml:space="preserve"> est nécessaire de :</w:t>
            </w:r>
          </w:p>
          <w:p w14:paraId="591994C0" w14:textId="77777777" w:rsidR="008D3F7E" w:rsidRPr="00B17B93" w:rsidRDefault="008D3F7E" w:rsidP="008D3F7E">
            <w:pPr>
              <w:numPr>
                <w:ilvl w:val="0"/>
                <w:numId w:val="5"/>
              </w:numPr>
              <w:suppressAutoHyphens w:val="0"/>
              <w:ind w:left="328" w:hanging="283"/>
              <w:contextualSpacing/>
              <w:jc w:val="both"/>
              <w:cnfStyle w:val="000000100000" w:firstRow="0" w:lastRow="0" w:firstColumn="0" w:lastColumn="0" w:oddVBand="0" w:evenVBand="0" w:oddHBand="1" w:evenHBand="0" w:firstRowFirstColumn="0" w:firstRowLastColumn="0" w:lastRowFirstColumn="0" w:lastRowLastColumn="0"/>
              <w:rPr>
                <w:rFonts w:ascii="Arial" w:eastAsiaTheme="minorHAnsi" w:hAnsi="Arial" w:cs="Arial"/>
                <w:sz w:val="19"/>
                <w:szCs w:val="19"/>
                <w:lang w:eastAsia="en-US"/>
              </w:rPr>
            </w:pPr>
            <w:proofErr w:type="gramStart"/>
            <w:r w:rsidRPr="00B17B93">
              <w:rPr>
                <w:rFonts w:ascii="Arial" w:eastAsiaTheme="minorHAnsi" w:hAnsi="Arial" w:cs="Arial"/>
                <w:sz w:val="19"/>
                <w:szCs w:val="19"/>
                <w:lang w:eastAsia="en-US"/>
              </w:rPr>
              <w:t>ne</w:t>
            </w:r>
            <w:proofErr w:type="gramEnd"/>
            <w:r w:rsidRPr="00B17B93">
              <w:rPr>
                <w:rFonts w:ascii="Arial" w:eastAsiaTheme="minorHAnsi" w:hAnsi="Arial" w:cs="Arial"/>
                <w:sz w:val="19"/>
                <w:szCs w:val="19"/>
                <w:lang w:eastAsia="en-US"/>
              </w:rPr>
              <w:t xml:space="preserve"> pas fournir de financement;</w:t>
            </w:r>
          </w:p>
          <w:p w14:paraId="456C62FD" w14:textId="3F545805" w:rsidR="008D3F7E" w:rsidRPr="00CD6A67" w:rsidRDefault="00937B9D" w:rsidP="0FA23F75">
            <w:pPr>
              <w:numPr>
                <w:ilvl w:val="0"/>
                <w:numId w:val="5"/>
              </w:numPr>
              <w:suppressAutoHyphens w:val="0"/>
              <w:ind w:left="328" w:hanging="283"/>
              <w:contextualSpacing/>
              <w:jc w:val="both"/>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19"/>
                <w:szCs w:val="19"/>
                <w:lang w:val="fr-FR" w:eastAsia="en-US"/>
              </w:rPr>
            </w:pPr>
            <w:r w:rsidRPr="00CD6A67">
              <w:rPr>
                <w:rFonts w:ascii="Arial" w:eastAsiaTheme="minorEastAsia" w:hAnsi="Arial" w:cs="Arial"/>
                <w:sz w:val="19"/>
                <w:szCs w:val="19"/>
                <w:lang w:val="fr-FR" w:eastAsia="en-US"/>
              </w:rPr>
              <w:t>(i)  d’informer l’AFD et/ou (ii) de saisir les autorités compétentes et non d’informer le chef de projet de cette alerte.</w:t>
            </w:r>
          </w:p>
          <w:p w14:paraId="6A1E6A8F" w14:textId="77777777" w:rsidR="008D3F7E" w:rsidRPr="00B17B93" w:rsidRDefault="008D3F7E" w:rsidP="008D3F7E">
            <w:pPr>
              <w:suppressAutoHyphens w:val="0"/>
              <w:jc w:val="both"/>
              <w:cnfStyle w:val="000000100000" w:firstRow="0" w:lastRow="0" w:firstColumn="0" w:lastColumn="0" w:oddVBand="0" w:evenVBand="0" w:oddHBand="1" w:evenHBand="0" w:firstRowFirstColumn="0" w:firstRowLastColumn="0" w:lastRowFirstColumn="0" w:lastRowLastColumn="0"/>
              <w:rPr>
                <w:rFonts w:ascii="Arial" w:eastAsiaTheme="minorHAnsi" w:hAnsi="Arial" w:cs="Arial"/>
                <w:sz w:val="19"/>
                <w:szCs w:val="19"/>
                <w:lang w:eastAsia="en-US"/>
              </w:rPr>
            </w:pPr>
          </w:p>
        </w:tc>
      </w:tr>
    </w:tbl>
    <w:p w14:paraId="4DE00E8A" w14:textId="692A9CE3" w:rsidR="009258FF" w:rsidRPr="00B17B93" w:rsidRDefault="009258FF" w:rsidP="00CF631F">
      <w:pPr>
        <w:pStyle w:val="ANNEXE"/>
        <w:rPr>
          <w:rFonts w:ascii="Arial" w:hAnsi="Arial" w:cs="Arial"/>
          <w:noProof/>
          <w:sz w:val="22"/>
          <w:szCs w:val="22"/>
        </w:rPr>
      </w:pPr>
    </w:p>
    <w:p w14:paraId="22D19818" w14:textId="77777777" w:rsidR="009258FF" w:rsidRPr="00B17B93" w:rsidRDefault="009258FF">
      <w:pPr>
        <w:suppressAutoHyphens w:val="0"/>
        <w:spacing w:after="200" w:line="276" w:lineRule="auto"/>
        <w:rPr>
          <w:rFonts w:ascii="Arial" w:hAnsi="Arial" w:cs="Arial"/>
          <w:b/>
          <w:noProof/>
          <w:sz w:val="22"/>
          <w:szCs w:val="22"/>
          <w:lang w:eastAsia="en-US"/>
        </w:rPr>
      </w:pPr>
      <w:r w:rsidRPr="00B17B93">
        <w:rPr>
          <w:rFonts w:ascii="Arial" w:hAnsi="Arial" w:cs="Arial"/>
          <w:noProof/>
          <w:sz w:val="22"/>
          <w:szCs w:val="22"/>
        </w:rPr>
        <w:br w:type="page"/>
      </w:r>
    </w:p>
    <w:p w14:paraId="4C35ED23" w14:textId="0B97C472" w:rsidR="00D507E8" w:rsidRPr="00410136" w:rsidRDefault="00D507E8" w:rsidP="00D507E8">
      <w:pPr>
        <w:pBdr>
          <w:bottom w:val="single" w:sz="4" w:space="1" w:color="auto"/>
        </w:pBdr>
        <w:spacing w:before="120" w:after="120"/>
        <w:rPr>
          <w:rFonts w:ascii="Arial" w:hAnsi="Arial" w:cs="Arial"/>
          <w:b/>
          <w:color w:val="000080"/>
          <w:lang w:eastAsia="en-GB"/>
        </w:rPr>
      </w:pPr>
      <w:r w:rsidRPr="00410136">
        <w:rPr>
          <w:rFonts w:ascii="Arial" w:hAnsi="Arial" w:cs="Arial"/>
          <w:b/>
          <w:color w:val="000080"/>
          <w:lang w:eastAsia="en-GB"/>
        </w:rPr>
        <w:lastRenderedPageBreak/>
        <w:t>ANNEXE [b]</w:t>
      </w:r>
      <w:bookmarkStart w:id="3" w:name="_Toc25073591"/>
      <w:bookmarkStart w:id="4" w:name="_Toc56427286"/>
      <w:r w:rsidRPr="00410136">
        <w:rPr>
          <w:rStyle w:val="Appelnotedebasdep"/>
          <w:sz w:val="22"/>
          <w:szCs w:val="22"/>
        </w:rPr>
        <w:t xml:space="preserve"> </w:t>
      </w:r>
      <w:r w:rsidR="00B21173" w:rsidRPr="00410136">
        <w:rPr>
          <w:rFonts w:ascii="Arial" w:hAnsi="Arial" w:cs="Arial"/>
          <w:b/>
          <w:color w:val="000080"/>
          <w:lang w:eastAsia="en-GB"/>
        </w:rPr>
        <w:t xml:space="preserve">DÉCLARATION D’HONNEUR - ENGAGEMENT DU </w:t>
      </w:r>
      <w:r w:rsidR="00F369F0">
        <w:rPr>
          <w:rFonts w:ascii="Arial" w:hAnsi="Arial" w:cs="Arial"/>
          <w:b/>
          <w:color w:val="000080"/>
          <w:lang w:eastAsia="en-GB"/>
        </w:rPr>
        <w:t>BENEFICIAIRE</w:t>
      </w:r>
      <w:del w:id="5" w:author="LIEGEOIS Lauriane" w:date="2026-02-05T09:50:00Z">
        <w:r w:rsidR="00F369F0" w:rsidDel="00541414">
          <w:rPr>
            <w:rFonts w:ascii="Arial" w:hAnsi="Arial" w:cs="Arial"/>
            <w:b/>
            <w:color w:val="000080"/>
            <w:lang w:eastAsia="en-GB"/>
          </w:rPr>
          <w:delText>S</w:delText>
        </w:r>
      </w:del>
      <w:ins w:id="6" w:author="LIEGEOIS Lauriane" w:date="2026-02-05T09:50:00Z">
        <w:r w:rsidR="00541414">
          <w:rPr>
            <w:rFonts w:ascii="Arial" w:hAnsi="Arial" w:cs="Arial"/>
            <w:b/>
            <w:color w:val="000080"/>
            <w:lang w:eastAsia="en-GB"/>
          </w:rPr>
          <w:t xml:space="preserve"> OU PRESTATAIRE</w:t>
        </w:r>
      </w:ins>
      <w:r w:rsidR="00F369F0">
        <w:rPr>
          <w:rFonts w:ascii="Arial" w:hAnsi="Arial" w:cs="Arial"/>
          <w:b/>
          <w:color w:val="000080"/>
          <w:lang w:eastAsia="en-GB"/>
        </w:rPr>
        <w:t xml:space="preserve"> </w:t>
      </w:r>
      <w:r w:rsidR="00B21173" w:rsidRPr="00410136">
        <w:rPr>
          <w:rFonts w:ascii="Arial" w:hAnsi="Arial" w:cs="Arial"/>
          <w:b/>
          <w:color w:val="000080"/>
          <w:lang w:eastAsia="en-GB"/>
        </w:rPr>
        <w:t>DANS LA LUTTE CONTRE LA CORRUPTION</w:t>
      </w:r>
    </w:p>
    <w:bookmarkEnd w:id="3"/>
    <w:p w14:paraId="3B1C14C1" w14:textId="77777777" w:rsidR="00240C2C" w:rsidRPr="003475D7" w:rsidRDefault="00240C2C" w:rsidP="00D507E8">
      <w:pPr>
        <w:pStyle w:val="ANNEXE"/>
        <w:jc w:val="both"/>
        <w:rPr>
          <w:rFonts w:ascii="Arial" w:hAnsi="Arial" w:cs="Arial"/>
          <w:sz w:val="22"/>
          <w:szCs w:val="22"/>
        </w:rPr>
      </w:pPr>
    </w:p>
    <w:p w14:paraId="3B0BE3DE" w14:textId="21587F9D" w:rsidR="00240C2C" w:rsidRPr="00A40268" w:rsidRDefault="00240C2C" w:rsidP="00240C2C">
      <w:pPr>
        <w:tabs>
          <w:tab w:val="right" w:leader="underscore" w:pos="8789"/>
        </w:tabs>
        <w:rPr>
          <w:rFonts w:ascii="Arial" w:hAnsi="Arial" w:cs="Arial"/>
          <w:noProof/>
          <w:sz w:val="22"/>
          <w:szCs w:val="22"/>
        </w:rPr>
      </w:pPr>
      <w:r w:rsidRPr="00A40268">
        <w:rPr>
          <w:rFonts w:ascii="Arial" w:hAnsi="Arial" w:cs="Arial"/>
          <w:sz w:val="22"/>
          <w:szCs w:val="22"/>
        </w:rPr>
        <w:t>FAIT PAR</w:t>
      </w:r>
      <w:r w:rsidRPr="00A40268">
        <w:rPr>
          <w:rFonts w:ascii="Arial" w:hAnsi="Arial" w:cs="Arial"/>
          <w:i/>
          <w:sz w:val="22"/>
          <w:szCs w:val="22"/>
        </w:rPr>
        <w:t xml:space="preserve"> [</w:t>
      </w:r>
      <w:r w:rsidR="00F369F0">
        <w:rPr>
          <w:rFonts w:ascii="Arial" w:hAnsi="Arial" w:cs="Arial"/>
          <w:i/>
          <w:sz w:val="22"/>
          <w:szCs w:val="22"/>
        </w:rPr>
        <w:t>Bénéficiaire</w:t>
      </w:r>
      <w:r w:rsidRPr="00A40268">
        <w:rPr>
          <w:rFonts w:ascii="Arial" w:hAnsi="Arial" w:cs="Arial"/>
          <w:i/>
          <w:sz w:val="22"/>
          <w:szCs w:val="22"/>
        </w:rPr>
        <w:t>]</w:t>
      </w:r>
      <w:r w:rsidR="00D507E8" w:rsidRPr="00A40268">
        <w:rPr>
          <w:rStyle w:val="Appelnotedebasdep"/>
          <w:rFonts w:ascii="Arial" w:hAnsi="Arial" w:cs="Arial"/>
          <w:sz w:val="22"/>
          <w:szCs w:val="22"/>
        </w:rPr>
        <w:footnoteReference w:id="2"/>
      </w:r>
      <w:r w:rsidRPr="00A40268">
        <w:rPr>
          <w:rFonts w:ascii="Arial" w:hAnsi="Arial" w:cs="Arial"/>
          <w:noProof/>
          <w:sz w:val="22"/>
          <w:szCs w:val="22"/>
        </w:rPr>
        <w:tab/>
      </w:r>
    </w:p>
    <w:p w14:paraId="495DC215" w14:textId="5FD1D845" w:rsidR="00D507E8" w:rsidRPr="00A40268" w:rsidRDefault="00D507E8" w:rsidP="003475D7">
      <w:pPr>
        <w:tabs>
          <w:tab w:val="right" w:leader="underscore" w:pos="8789"/>
        </w:tabs>
        <w:rPr>
          <w:rFonts w:ascii="Arial" w:hAnsi="Arial" w:cs="Arial"/>
          <w:noProof/>
          <w:sz w:val="22"/>
          <w:szCs w:val="22"/>
        </w:rPr>
      </w:pPr>
      <w:r w:rsidRPr="00A40268">
        <w:rPr>
          <w:rFonts w:ascii="Arial" w:hAnsi="Arial" w:cs="Arial"/>
          <w:noProof/>
          <w:sz w:val="22"/>
          <w:szCs w:val="22"/>
        </w:rPr>
        <w:t>(le</w:t>
      </w:r>
      <w:r w:rsidRPr="00A40268">
        <w:rPr>
          <w:rFonts w:ascii="Arial" w:hAnsi="Arial" w:cs="Arial"/>
          <w:b/>
          <w:noProof/>
          <w:sz w:val="22"/>
          <w:szCs w:val="22"/>
        </w:rPr>
        <w:t xml:space="preserve"> « </w:t>
      </w:r>
      <w:r w:rsidR="00F369F0">
        <w:rPr>
          <w:rFonts w:ascii="Arial" w:hAnsi="Arial" w:cs="Arial"/>
          <w:b/>
          <w:noProof/>
          <w:sz w:val="22"/>
          <w:szCs w:val="22"/>
        </w:rPr>
        <w:t>Bénéficiaire</w:t>
      </w:r>
      <w:ins w:id="7" w:author="LIEGEOIS Lauriane" w:date="2026-02-05T09:49:00Z">
        <w:r w:rsidR="00541414">
          <w:rPr>
            <w:rFonts w:ascii="Arial" w:hAnsi="Arial" w:cs="Arial"/>
            <w:b/>
            <w:noProof/>
            <w:sz w:val="22"/>
            <w:szCs w:val="22"/>
          </w:rPr>
          <w:t xml:space="preserve"> ou Prestataire</w:t>
        </w:r>
      </w:ins>
      <w:r w:rsidRPr="00A40268">
        <w:rPr>
          <w:rFonts w:ascii="Arial" w:hAnsi="Arial" w:cs="Arial"/>
          <w:b/>
          <w:noProof/>
          <w:sz w:val="22"/>
          <w:szCs w:val="22"/>
        </w:rPr>
        <w:t> »)</w:t>
      </w:r>
      <w:r w:rsidRPr="00A40268">
        <w:rPr>
          <w:rStyle w:val="Appelnotedebasdep"/>
          <w:rFonts w:ascii="Arial" w:hAnsi="Arial" w:cs="Arial"/>
        </w:rPr>
        <w:footnoteReference w:id="3"/>
      </w:r>
    </w:p>
    <w:p w14:paraId="10A36603" w14:textId="77777777" w:rsidR="00240C2C" w:rsidRPr="00A40268" w:rsidRDefault="00240C2C" w:rsidP="00D507E8">
      <w:pPr>
        <w:tabs>
          <w:tab w:val="right" w:leader="underscore" w:pos="8789"/>
        </w:tabs>
        <w:rPr>
          <w:rFonts w:ascii="Arial" w:hAnsi="Arial" w:cs="Arial"/>
          <w:noProof/>
          <w:sz w:val="22"/>
          <w:szCs w:val="22"/>
        </w:rPr>
      </w:pPr>
    </w:p>
    <w:p w14:paraId="2CEB6F81" w14:textId="473E40DA" w:rsidR="00D507E8" w:rsidRPr="00A40268" w:rsidRDefault="00D507E8" w:rsidP="00D507E8">
      <w:pPr>
        <w:tabs>
          <w:tab w:val="right" w:leader="underscore" w:pos="8789"/>
        </w:tabs>
        <w:rPr>
          <w:rFonts w:ascii="Arial" w:hAnsi="Arial" w:cs="Arial"/>
          <w:noProof/>
          <w:sz w:val="22"/>
          <w:szCs w:val="22"/>
        </w:rPr>
      </w:pPr>
      <w:r w:rsidRPr="00A40268">
        <w:rPr>
          <w:rFonts w:ascii="Arial" w:hAnsi="Arial" w:cs="Arial"/>
          <w:noProof/>
          <w:sz w:val="22"/>
          <w:szCs w:val="22"/>
        </w:rPr>
        <w:t>POUR :</w:t>
      </w:r>
      <w:r w:rsidR="00240C2C" w:rsidRPr="00A40268">
        <w:rPr>
          <w:rFonts w:ascii="Arial" w:hAnsi="Arial" w:cs="Arial"/>
          <w:i/>
          <w:noProof/>
          <w:sz w:val="22"/>
          <w:szCs w:val="22"/>
        </w:rPr>
        <w:t xml:space="preserve"> [Nom du responsable]</w:t>
      </w:r>
      <w:r w:rsidRPr="00A40268">
        <w:rPr>
          <w:rFonts w:ascii="Arial" w:hAnsi="Arial" w:cs="Arial"/>
          <w:noProof/>
          <w:sz w:val="22"/>
          <w:szCs w:val="22"/>
        </w:rPr>
        <w:tab/>
      </w:r>
    </w:p>
    <w:p w14:paraId="5F217377" w14:textId="3A4AC389" w:rsidR="00D507E8" w:rsidRPr="00A40268" w:rsidRDefault="00D507E8" w:rsidP="00D507E8">
      <w:pPr>
        <w:tabs>
          <w:tab w:val="right" w:leader="underscore" w:pos="8789"/>
        </w:tabs>
        <w:rPr>
          <w:rFonts w:ascii="Arial" w:hAnsi="Arial" w:cs="Arial"/>
          <w:noProof/>
          <w:sz w:val="22"/>
          <w:szCs w:val="22"/>
        </w:rPr>
      </w:pPr>
      <w:r w:rsidRPr="00A40268">
        <w:rPr>
          <w:rFonts w:ascii="Arial" w:hAnsi="Arial" w:cs="Arial"/>
          <w:noProof/>
          <w:sz w:val="22"/>
          <w:szCs w:val="22"/>
        </w:rPr>
        <w:t>(le « responsable»)</w:t>
      </w:r>
      <w:r w:rsidR="00937B9D" w:rsidRPr="00A40268">
        <w:rPr>
          <w:rFonts w:ascii="Arial" w:hAnsi="Arial" w:cs="Arial"/>
          <w:b/>
          <w:noProof/>
          <w:sz w:val="22"/>
          <w:szCs w:val="22"/>
        </w:rPr>
        <w:t xml:space="preserve"> </w:t>
      </w:r>
    </w:p>
    <w:p w14:paraId="6535F250" w14:textId="77777777" w:rsidR="00240C2C" w:rsidRPr="00A40268" w:rsidRDefault="00240C2C" w:rsidP="00D507E8">
      <w:pPr>
        <w:tabs>
          <w:tab w:val="right" w:leader="underscore" w:pos="8789"/>
        </w:tabs>
        <w:rPr>
          <w:rFonts w:ascii="Arial" w:hAnsi="Arial" w:cs="Arial"/>
          <w:noProof/>
          <w:sz w:val="22"/>
          <w:szCs w:val="22"/>
        </w:rPr>
      </w:pPr>
    </w:p>
    <w:p w14:paraId="215780A3" w14:textId="5368E284" w:rsidR="00D507E8" w:rsidRPr="00A40268" w:rsidRDefault="00F369F0" w:rsidP="00D507E8">
      <w:pPr>
        <w:tabs>
          <w:tab w:val="right" w:leader="underscore" w:pos="8789"/>
        </w:tabs>
        <w:rPr>
          <w:rFonts w:ascii="Arial" w:hAnsi="Arial" w:cs="Arial"/>
          <w:noProof/>
          <w:sz w:val="22"/>
          <w:szCs w:val="22"/>
        </w:rPr>
      </w:pPr>
      <w:r>
        <w:rPr>
          <w:rFonts w:ascii="Arial" w:hAnsi="Arial" w:cs="Arial"/>
          <w:noProof/>
          <w:sz w:val="22"/>
          <w:szCs w:val="22"/>
        </w:rPr>
        <w:t xml:space="preserve">Objet </w:t>
      </w:r>
      <w:r w:rsidR="00937B9D" w:rsidRPr="00A40268">
        <w:rPr>
          <w:rFonts w:ascii="Arial" w:hAnsi="Arial" w:cs="Arial"/>
          <w:noProof/>
          <w:sz w:val="22"/>
          <w:szCs w:val="22"/>
        </w:rPr>
        <w:t>d</w:t>
      </w:r>
      <w:r>
        <w:rPr>
          <w:rFonts w:ascii="Arial" w:hAnsi="Arial" w:cs="Arial"/>
          <w:noProof/>
          <w:sz w:val="22"/>
          <w:szCs w:val="22"/>
        </w:rPr>
        <w:t>u</w:t>
      </w:r>
      <w:r w:rsidR="00937B9D" w:rsidRPr="00A40268">
        <w:rPr>
          <w:rFonts w:ascii="Arial" w:hAnsi="Arial" w:cs="Arial"/>
          <w:noProof/>
          <w:sz w:val="22"/>
          <w:szCs w:val="22"/>
        </w:rPr>
        <w:t xml:space="preserve"> co</w:t>
      </w:r>
      <w:r>
        <w:rPr>
          <w:rFonts w:ascii="Arial" w:hAnsi="Arial" w:cs="Arial"/>
          <w:noProof/>
          <w:sz w:val="22"/>
          <w:szCs w:val="22"/>
        </w:rPr>
        <w:t>ntrat</w:t>
      </w:r>
      <w:r w:rsidR="00937B9D" w:rsidRPr="00A40268">
        <w:rPr>
          <w:rFonts w:ascii="Arial" w:hAnsi="Arial" w:cs="Arial"/>
          <w:noProof/>
          <w:sz w:val="22"/>
          <w:szCs w:val="22"/>
        </w:rPr>
        <w:t>:</w:t>
      </w:r>
      <w:r w:rsidR="00D507E8" w:rsidRPr="00A40268">
        <w:rPr>
          <w:rFonts w:ascii="Arial" w:hAnsi="Arial" w:cs="Arial"/>
          <w:noProof/>
          <w:sz w:val="22"/>
          <w:szCs w:val="22"/>
        </w:rPr>
        <w:t xml:space="preserve"> [.]</w:t>
      </w:r>
      <w:r w:rsidR="00D507E8" w:rsidRPr="00A40268">
        <w:rPr>
          <w:rFonts w:ascii="Arial" w:hAnsi="Arial" w:cs="Arial"/>
          <w:noProof/>
          <w:sz w:val="22"/>
          <w:szCs w:val="22"/>
        </w:rPr>
        <w:tab/>
      </w:r>
    </w:p>
    <w:p w14:paraId="34EEAFFA" w14:textId="27FD67A5" w:rsidR="00D507E8" w:rsidRPr="003475D7" w:rsidRDefault="00D507E8" w:rsidP="00D507E8">
      <w:pPr>
        <w:tabs>
          <w:tab w:val="right" w:leader="underscore" w:pos="8789"/>
        </w:tabs>
        <w:rPr>
          <w:rFonts w:ascii="Arial" w:hAnsi="Arial" w:cs="Arial"/>
          <w:noProof/>
          <w:sz w:val="22"/>
          <w:szCs w:val="22"/>
        </w:rPr>
      </w:pPr>
      <w:r w:rsidRPr="00A40268">
        <w:rPr>
          <w:rFonts w:ascii="Arial" w:hAnsi="Arial" w:cs="Arial"/>
          <w:noProof/>
          <w:sz w:val="22"/>
          <w:szCs w:val="22"/>
        </w:rPr>
        <w:t>(la «</w:t>
      </w:r>
      <w:r w:rsidRPr="00A40268">
        <w:rPr>
          <w:rFonts w:ascii="Arial" w:hAnsi="Arial" w:cs="Arial"/>
          <w:b/>
          <w:noProof/>
          <w:sz w:val="22"/>
          <w:szCs w:val="22"/>
        </w:rPr>
        <w:t> </w:t>
      </w:r>
      <w:r w:rsidR="00F369F0">
        <w:rPr>
          <w:rFonts w:ascii="Arial" w:hAnsi="Arial" w:cs="Arial"/>
          <w:b/>
          <w:noProof/>
          <w:sz w:val="22"/>
          <w:szCs w:val="22"/>
        </w:rPr>
        <w:t>Contrat</w:t>
      </w:r>
      <w:r w:rsidRPr="00A40268">
        <w:rPr>
          <w:rFonts w:ascii="Arial" w:hAnsi="Arial" w:cs="Arial"/>
          <w:b/>
          <w:noProof/>
          <w:sz w:val="22"/>
          <w:szCs w:val="22"/>
        </w:rPr>
        <w:t>»</w:t>
      </w:r>
      <w:r w:rsidRPr="003475D7">
        <w:rPr>
          <w:rFonts w:ascii="Arial" w:hAnsi="Arial" w:cs="Arial"/>
          <w:b/>
          <w:noProof/>
          <w:sz w:val="22"/>
          <w:szCs w:val="22"/>
        </w:rPr>
        <w:t xml:space="preserve"> </w:t>
      </w:r>
    </w:p>
    <w:bookmarkEnd w:id="4"/>
    <w:p w14:paraId="43E1DD97" w14:textId="77777777" w:rsidR="00D507E8" w:rsidRPr="003475D7" w:rsidRDefault="00D507E8" w:rsidP="00D507E8">
      <w:pPr>
        <w:tabs>
          <w:tab w:val="right" w:leader="underscore" w:pos="8789"/>
        </w:tabs>
        <w:spacing w:after="360"/>
        <w:rPr>
          <w:rFonts w:ascii="Arial" w:hAnsi="Arial" w:cs="Arial"/>
          <w:noProof/>
          <w:sz w:val="22"/>
          <w:szCs w:val="22"/>
        </w:rPr>
      </w:pPr>
    </w:p>
    <w:p w14:paraId="4AFEC68B" w14:textId="4ECF36A0" w:rsidR="00D507E8" w:rsidRPr="003475D7" w:rsidRDefault="00DD3EBF" w:rsidP="00D507E8">
      <w:pPr>
        <w:rPr>
          <w:rFonts w:ascii="Arial" w:hAnsi="Arial" w:cs="Arial"/>
          <w:noProof/>
          <w:sz w:val="22"/>
          <w:szCs w:val="22"/>
        </w:rPr>
      </w:pPr>
      <w:r>
        <w:rPr>
          <w:rFonts w:ascii="Arial" w:hAnsi="Arial" w:cs="Arial"/>
          <w:noProof/>
          <w:sz w:val="22"/>
          <w:szCs w:val="22"/>
        </w:rPr>
        <w:t xml:space="preserve">Au nom du </w:t>
      </w:r>
      <w:r w:rsidR="00581BFA">
        <w:rPr>
          <w:rFonts w:ascii="Arial" w:hAnsi="Arial" w:cs="Arial"/>
          <w:noProof/>
          <w:sz w:val="22"/>
          <w:szCs w:val="22"/>
        </w:rPr>
        <w:t>bénéficiaire</w:t>
      </w:r>
      <w:ins w:id="8" w:author="LIEGEOIS Lauriane" w:date="2026-02-05T19:24:00Z">
        <w:r w:rsidR="00D95450">
          <w:rPr>
            <w:rFonts w:ascii="Arial" w:hAnsi="Arial" w:cs="Arial"/>
            <w:noProof/>
            <w:sz w:val="22"/>
            <w:szCs w:val="22"/>
          </w:rPr>
          <w:t xml:space="preserve"> ou prestataire</w:t>
        </w:r>
      </w:ins>
      <w:r>
        <w:rPr>
          <w:rFonts w:ascii="Arial" w:hAnsi="Arial" w:cs="Arial"/>
          <w:noProof/>
          <w:sz w:val="22"/>
          <w:szCs w:val="22"/>
        </w:rPr>
        <w:t xml:space="preserve">, </w:t>
      </w:r>
    </w:p>
    <w:p w14:paraId="2B13906C" w14:textId="4C523014" w:rsidR="00D507E8" w:rsidRPr="00CD6A67" w:rsidRDefault="00D507E8" w:rsidP="0B7AC5F5">
      <w:pPr>
        <w:pStyle w:val="Paragraphedeliste"/>
        <w:widowControl/>
        <w:numPr>
          <w:ilvl w:val="0"/>
          <w:numId w:val="10"/>
        </w:numPr>
        <w:suppressAutoHyphens/>
        <w:overflowPunct w:val="0"/>
        <w:autoSpaceDE w:val="0"/>
        <w:autoSpaceDN w:val="0"/>
        <w:adjustRightInd w:val="0"/>
        <w:spacing w:after="142" w:line="240" w:lineRule="atLeast"/>
        <w:ind w:left="567" w:hanging="567"/>
        <w:jc w:val="both"/>
        <w:textAlignment w:val="baseline"/>
        <w:rPr>
          <w:rFonts w:ascii="Arial" w:hAnsi="Arial" w:cs="Arial"/>
          <w:lang w:val="fr-FR"/>
        </w:rPr>
      </w:pPr>
      <w:r w:rsidRPr="00CD6A67">
        <w:rPr>
          <w:rFonts w:ascii="Arial" w:hAnsi="Arial" w:cs="Arial"/>
          <w:noProof/>
          <w:lang w:val="fr-FR"/>
        </w:rPr>
        <w:t>Nous reconnaissons</w:t>
      </w:r>
      <w:r w:rsidRPr="00CD6A67">
        <w:rPr>
          <w:rFonts w:ascii="Arial" w:hAnsi="Arial" w:cs="Arial"/>
          <w:lang w:val="fr-FR"/>
        </w:rPr>
        <w:t xml:space="preserve"> et</w:t>
      </w:r>
      <w:r w:rsidRPr="00CD6A67">
        <w:rPr>
          <w:rFonts w:ascii="Arial" w:hAnsi="Arial" w:cs="Arial"/>
          <w:noProof/>
          <w:lang w:val="fr-FR"/>
        </w:rPr>
        <w:t xml:space="preserve"> acceptons que l’Agence Française de Développement (l’«</w:t>
      </w:r>
      <w:r w:rsidRPr="00CD6A67">
        <w:rPr>
          <w:rFonts w:ascii="Arial" w:hAnsi="Arial" w:cs="Arial"/>
          <w:b/>
          <w:noProof/>
          <w:lang w:val="fr-FR"/>
        </w:rPr>
        <w:t> AFD</w:t>
      </w:r>
      <w:r w:rsidR="00960023" w:rsidRPr="00CD6A67">
        <w:rPr>
          <w:rFonts w:ascii="Arial" w:hAnsi="Arial" w:cs="Arial"/>
          <w:noProof/>
          <w:lang w:val="fr-FR"/>
        </w:rPr>
        <w:t xml:space="preserve"> » ou l’« Agence ») finance </w:t>
      </w:r>
      <w:r w:rsidR="00F369F0">
        <w:rPr>
          <w:rFonts w:ascii="Arial" w:hAnsi="Arial" w:cs="Arial"/>
          <w:noProof/>
          <w:lang w:val="fr-FR"/>
        </w:rPr>
        <w:t xml:space="preserve">les activités </w:t>
      </w:r>
      <w:r w:rsidR="00960023" w:rsidRPr="00CD6A67">
        <w:rPr>
          <w:rFonts w:ascii="Arial" w:hAnsi="Arial" w:cs="Arial"/>
          <w:noProof/>
          <w:lang w:val="fr-FR"/>
        </w:rPr>
        <w:t xml:space="preserve">uniquement selon ses propres modalités, qui sont déterminées par </w:t>
      </w:r>
      <w:r w:rsidR="00F369F0">
        <w:rPr>
          <w:rFonts w:ascii="Arial" w:hAnsi="Arial" w:cs="Arial"/>
          <w:noProof/>
          <w:lang w:val="fr-FR"/>
        </w:rPr>
        <w:t>le Contrat</w:t>
      </w:r>
      <w:r w:rsidR="00960023" w:rsidRPr="00CD6A67">
        <w:rPr>
          <w:rFonts w:ascii="Arial" w:hAnsi="Arial" w:cs="Arial"/>
          <w:noProof/>
          <w:lang w:val="fr-FR"/>
        </w:rPr>
        <w:t>, qui la lie directement ou indirectement au</w:t>
      </w:r>
      <w:r w:rsidR="00F369F0">
        <w:rPr>
          <w:rFonts w:ascii="Arial" w:hAnsi="Arial" w:cs="Arial"/>
          <w:noProof/>
          <w:lang w:val="fr-FR"/>
        </w:rPr>
        <w:t xml:space="preserve"> représentant du bénéfi</w:t>
      </w:r>
      <w:r w:rsidR="00581BFA">
        <w:rPr>
          <w:rFonts w:ascii="Arial" w:hAnsi="Arial" w:cs="Arial"/>
          <w:noProof/>
          <w:lang w:val="fr-FR"/>
        </w:rPr>
        <w:t>ciaire</w:t>
      </w:r>
      <w:ins w:id="9" w:author="LIEGEOIS Lauriane" w:date="2026-02-05T10:00:00Z">
        <w:r w:rsidR="002C7CA7">
          <w:rPr>
            <w:rFonts w:ascii="Arial" w:hAnsi="Arial" w:cs="Arial"/>
            <w:noProof/>
            <w:lang w:val="fr-FR"/>
          </w:rPr>
          <w:t xml:space="preserve"> ou prestataires</w:t>
        </w:r>
      </w:ins>
      <w:r w:rsidR="00960023" w:rsidRPr="00CD6A67">
        <w:rPr>
          <w:rFonts w:ascii="Arial" w:hAnsi="Arial" w:cs="Arial"/>
          <w:noProof/>
          <w:lang w:val="fr-FR"/>
        </w:rPr>
        <w:t>. Par conséquent, il ne peut y avoir de lien juridique entre l’AFD et les</w:t>
      </w:r>
      <w:r w:rsidR="00581BFA">
        <w:rPr>
          <w:rFonts w:ascii="Arial" w:hAnsi="Arial" w:cs="Arial"/>
          <w:noProof/>
          <w:lang w:val="fr-FR"/>
        </w:rPr>
        <w:t xml:space="preserve"> bénéficiaires</w:t>
      </w:r>
      <w:ins w:id="10" w:author="LIEGEOIS Lauriane" w:date="2026-02-05T09:57:00Z">
        <w:r w:rsidR="00541414">
          <w:rPr>
            <w:rFonts w:ascii="Arial" w:hAnsi="Arial" w:cs="Arial"/>
            <w:noProof/>
            <w:lang w:val="fr-FR"/>
          </w:rPr>
          <w:t xml:space="preserve"> ou prestataires</w:t>
        </w:r>
      </w:ins>
      <w:r w:rsidR="00960023" w:rsidRPr="00CD6A67">
        <w:rPr>
          <w:rFonts w:ascii="Arial" w:hAnsi="Arial" w:cs="Arial"/>
          <w:noProof/>
          <w:lang w:val="fr-FR"/>
        </w:rPr>
        <w:t xml:space="preserve">. Le </w:t>
      </w:r>
      <w:r w:rsidR="00581BFA">
        <w:rPr>
          <w:rFonts w:ascii="Arial" w:hAnsi="Arial" w:cs="Arial"/>
          <w:noProof/>
          <w:lang w:val="fr-FR"/>
        </w:rPr>
        <w:t xml:space="preserve">gestionnaire du fonds </w:t>
      </w:r>
      <w:r w:rsidR="00960023" w:rsidRPr="00CD6A67">
        <w:rPr>
          <w:rFonts w:ascii="Arial" w:hAnsi="Arial" w:cs="Arial"/>
          <w:noProof/>
          <w:lang w:val="fr-FR"/>
        </w:rPr>
        <w:t>désigne l’entité qui paie, dans l</w:t>
      </w:r>
      <w:r w:rsidR="00581BFA">
        <w:rPr>
          <w:rFonts w:ascii="Arial" w:hAnsi="Arial" w:cs="Arial"/>
          <w:noProof/>
          <w:lang w:val="fr-FR"/>
        </w:rPr>
        <w:t>e contrat</w:t>
      </w:r>
      <w:r w:rsidR="00960023" w:rsidRPr="00CD6A67">
        <w:rPr>
          <w:rFonts w:ascii="Arial" w:hAnsi="Arial" w:cs="Arial"/>
          <w:noProof/>
          <w:lang w:val="fr-FR"/>
        </w:rPr>
        <w:t xml:space="preserve">, les fonds initialement versés par AFD au </w:t>
      </w:r>
      <w:r w:rsidR="00581BFA">
        <w:rPr>
          <w:rFonts w:ascii="Arial" w:hAnsi="Arial" w:cs="Arial"/>
          <w:noProof/>
          <w:lang w:val="fr-FR"/>
        </w:rPr>
        <w:t>gestionnaire du Fonds.</w:t>
      </w:r>
    </w:p>
    <w:p w14:paraId="2898557B" w14:textId="77777777" w:rsidR="00D507E8" w:rsidRPr="00CD6A67" w:rsidRDefault="00D507E8" w:rsidP="00D507E8">
      <w:pPr>
        <w:pStyle w:val="Paragraphedeliste"/>
        <w:widowControl/>
        <w:numPr>
          <w:ilvl w:val="0"/>
          <w:numId w:val="10"/>
        </w:numPr>
        <w:suppressAutoHyphens/>
        <w:overflowPunct w:val="0"/>
        <w:autoSpaceDE w:val="0"/>
        <w:autoSpaceDN w:val="0"/>
        <w:adjustRightInd w:val="0"/>
        <w:spacing w:after="142" w:line="240" w:lineRule="atLeast"/>
        <w:ind w:left="567" w:hanging="567"/>
        <w:contextualSpacing w:val="0"/>
        <w:jc w:val="both"/>
        <w:textAlignment w:val="baseline"/>
        <w:rPr>
          <w:rFonts w:ascii="Arial" w:hAnsi="Arial" w:cs="Arial"/>
          <w:noProof/>
          <w:lang w:val="fr-FR"/>
        </w:rPr>
      </w:pPr>
      <w:r w:rsidRPr="00CD6A67">
        <w:rPr>
          <w:rFonts w:ascii="Arial" w:hAnsi="Arial" w:cs="Arial"/>
          <w:noProof/>
          <w:lang w:val="fr-FR"/>
        </w:rPr>
        <w:t>Nous certifions que nous ne sommes pas et qu’aucun de nos membres du consortium, ni aucun de nos fournisseurs, entrepreneurs, consultants et sous-traitants, ne sont :</w:t>
      </w:r>
    </w:p>
    <w:p w14:paraId="771405C7" w14:textId="77777777" w:rsidR="00D507E8" w:rsidRPr="00CD6A67" w:rsidRDefault="00D507E8" w:rsidP="00D507E8">
      <w:pPr>
        <w:pStyle w:val="Paragraphedeliste"/>
        <w:widowControl/>
        <w:numPr>
          <w:ilvl w:val="0"/>
          <w:numId w:val="17"/>
        </w:numPr>
        <w:suppressAutoHyphens/>
        <w:overflowPunct w:val="0"/>
        <w:autoSpaceDE w:val="0"/>
        <w:autoSpaceDN w:val="0"/>
        <w:adjustRightInd w:val="0"/>
        <w:spacing w:after="142" w:line="240" w:lineRule="atLeast"/>
        <w:contextualSpacing w:val="0"/>
        <w:jc w:val="both"/>
        <w:textAlignment w:val="baseline"/>
        <w:rPr>
          <w:rFonts w:ascii="Arial" w:hAnsi="Arial" w:cs="Arial"/>
          <w:noProof/>
          <w:lang w:val="fr-FR"/>
        </w:rPr>
      </w:pPr>
      <w:r w:rsidRPr="00CD6A67">
        <w:rPr>
          <w:rFonts w:ascii="Arial" w:hAnsi="Arial" w:cs="Arial"/>
          <w:noProof/>
          <w:lang w:val="fr-FR"/>
        </w:rPr>
        <w:t>Être dans un état ou avoir fait l’objet d’une faillite, d’une liquidation, d’un règlement judiciaire, d’une sauvegarde, d’une cessation d’activité, ou être dans une situation similaire résultant d’une procédure de même nature ;</w:t>
      </w:r>
    </w:p>
    <w:p w14:paraId="562EA90A" w14:textId="7CC49BB0" w:rsidR="00D507E8" w:rsidRPr="003475D7" w:rsidRDefault="0052276C" w:rsidP="00D507E8">
      <w:pPr>
        <w:pStyle w:val="Paragraphedeliste"/>
        <w:widowControl/>
        <w:numPr>
          <w:ilvl w:val="0"/>
          <w:numId w:val="17"/>
        </w:numPr>
        <w:suppressAutoHyphens/>
        <w:overflowPunct w:val="0"/>
        <w:autoSpaceDE w:val="0"/>
        <w:autoSpaceDN w:val="0"/>
        <w:adjustRightInd w:val="0"/>
        <w:spacing w:after="142" w:line="240" w:lineRule="atLeast"/>
        <w:contextualSpacing w:val="0"/>
        <w:jc w:val="both"/>
        <w:textAlignment w:val="baseline"/>
        <w:rPr>
          <w:rFonts w:ascii="Arial" w:hAnsi="Arial" w:cs="Arial"/>
          <w:noProof/>
        </w:rPr>
      </w:pPr>
      <w:r>
        <w:rPr>
          <w:rFonts w:ascii="Arial" w:hAnsi="Arial" w:cs="Arial"/>
          <w:noProof/>
        </w:rPr>
        <w:t>Ont fait l’objet :</w:t>
      </w:r>
    </w:p>
    <w:p w14:paraId="5717C750" w14:textId="628BA6D7" w:rsidR="00D507E8" w:rsidRPr="00CD6A67" w:rsidRDefault="00D507E8" w:rsidP="00D507E8">
      <w:pPr>
        <w:pStyle w:val="Paragraphedeliste"/>
        <w:widowControl/>
        <w:numPr>
          <w:ilvl w:val="5"/>
          <w:numId w:val="17"/>
        </w:numPr>
        <w:suppressAutoHyphens/>
        <w:overflowPunct w:val="0"/>
        <w:autoSpaceDE w:val="0"/>
        <w:autoSpaceDN w:val="0"/>
        <w:adjustRightInd w:val="0"/>
        <w:spacing w:after="142" w:line="240" w:lineRule="atLeast"/>
        <w:ind w:left="1418"/>
        <w:contextualSpacing w:val="0"/>
        <w:jc w:val="both"/>
        <w:textAlignment w:val="baseline"/>
        <w:rPr>
          <w:rFonts w:ascii="Arial" w:hAnsi="Arial" w:cs="Arial"/>
          <w:noProof/>
          <w:lang w:val="fr-FR"/>
        </w:rPr>
      </w:pPr>
      <w:r w:rsidRPr="00CD6A67">
        <w:rPr>
          <w:rFonts w:ascii="Arial" w:hAnsi="Arial" w:cs="Arial"/>
          <w:noProof/>
          <w:lang w:val="fr-FR"/>
        </w:rPr>
        <w:t>Une peine prononcée pour moins de cinq ans par un jugement ayant force de chose jugée dans le pays d’exécution du projet ou dans l’un des États membres de l’Union européenne</w:t>
      </w:r>
      <w:r w:rsidRPr="00CD6A67">
        <w:rPr>
          <w:rFonts w:ascii="Arial" w:hAnsi="Arial" w:cs="Arial"/>
          <w:lang w:val="fr-FR"/>
        </w:rPr>
        <w:t>,</w:t>
      </w:r>
      <w:r w:rsidRPr="00CD6A67">
        <w:rPr>
          <w:rFonts w:ascii="Arial" w:hAnsi="Arial" w:cs="Arial"/>
          <w:noProof/>
          <w:lang w:val="fr-FR"/>
        </w:rPr>
        <w:t xml:space="preserve"> pour une pratique interdite définie à l’article 6 ci-dessus, engagés dans le cadre de la passation ou de l’exécution d’un contrat ou, en cas de (co-)financement de l’Union européenne pour tout fait prévu à l’article 136 du règlement financier (dans le cas d’une telle condamnation, nous avons la possibilité de joindre à la présente déclaration d’honneur des renseignements supplémentaires qui nous permettraient de considérer que cette condamnation n’est pas pertinente pour le projet);</w:t>
      </w:r>
    </w:p>
    <w:p w14:paraId="46462A5E" w14:textId="75C49ACB" w:rsidR="00D507E8" w:rsidRPr="00CD6A67" w:rsidRDefault="00D507E8" w:rsidP="00D507E8">
      <w:pPr>
        <w:pStyle w:val="Paragraphedeliste"/>
        <w:widowControl/>
        <w:numPr>
          <w:ilvl w:val="5"/>
          <w:numId w:val="17"/>
        </w:numPr>
        <w:suppressAutoHyphens/>
        <w:overflowPunct w:val="0"/>
        <w:autoSpaceDE w:val="0"/>
        <w:autoSpaceDN w:val="0"/>
        <w:adjustRightInd w:val="0"/>
        <w:spacing w:after="142" w:line="240" w:lineRule="atLeast"/>
        <w:ind w:left="1418"/>
        <w:contextualSpacing w:val="0"/>
        <w:jc w:val="both"/>
        <w:textAlignment w:val="baseline"/>
        <w:rPr>
          <w:rFonts w:ascii="Arial" w:hAnsi="Arial" w:cs="Arial"/>
          <w:noProof/>
          <w:lang w:val="fr-FR"/>
        </w:rPr>
      </w:pPr>
      <w:r w:rsidRPr="00CD6A67">
        <w:rPr>
          <w:rFonts w:ascii="Arial" w:hAnsi="Arial" w:cs="Arial"/>
          <w:noProof/>
          <w:lang w:val="fr-FR"/>
        </w:rPr>
        <w:t>Une sanction administrative délivrée pour moins de cinq ans par l’Union européenne ou par les autorités compétentes du pays dans lequel nous sommes établis ou par les autorités compétentes de l’un des</w:t>
      </w:r>
      <w:r w:rsidRPr="00CD6A67">
        <w:rPr>
          <w:rFonts w:ascii="Arial" w:hAnsi="Arial" w:cs="Arial"/>
          <w:noProof/>
          <w:lang w:val="fr-FR"/>
        </w:rPr>
        <w:noBreakHyphen/>
        <w:t xml:space="preserve"> États membres de l’Union européenne, pour une pratique interdite, défini à l’article 6 ci-après, engagé dans le cadre de l’attribution ou de l’exécution d’un contrat ou d’un contrat ou dans le cas d’un (co-)financement de l’Union européenne, pour tout fait prévu à l’article 136 du règlement financier de l’Union européenne (dans le cas d’une telle sanction, nous pouvons joindre</w:t>
      </w:r>
      <w:r w:rsidRPr="00CD6A67">
        <w:rPr>
          <w:rFonts w:ascii="Arial" w:hAnsi="Arial" w:cs="Arial"/>
          <w:noProof/>
          <w:lang w:val="fr-FR"/>
        </w:rPr>
        <w:noBreakHyphen/>
        <w:t xml:space="preserve"> à la présente déclaration d’intégrité des renseignements supplémentaires qui nous permettraient de considérer que cette sanction n’est pas pertinente pour le projet);</w:t>
      </w:r>
    </w:p>
    <w:p w14:paraId="0CD43DFB" w14:textId="77777777" w:rsidR="00D507E8" w:rsidRPr="00CD6A67" w:rsidRDefault="00D507E8" w:rsidP="00D507E8">
      <w:pPr>
        <w:pStyle w:val="Paragraphedeliste"/>
        <w:widowControl/>
        <w:numPr>
          <w:ilvl w:val="5"/>
          <w:numId w:val="17"/>
        </w:numPr>
        <w:suppressAutoHyphens/>
        <w:overflowPunct w:val="0"/>
        <w:autoSpaceDE w:val="0"/>
        <w:autoSpaceDN w:val="0"/>
        <w:adjustRightInd w:val="0"/>
        <w:spacing w:after="142" w:line="240" w:lineRule="atLeast"/>
        <w:ind w:left="1418"/>
        <w:contextualSpacing w:val="0"/>
        <w:jc w:val="both"/>
        <w:textAlignment w:val="baseline"/>
        <w:rPr>
          <w:rFonts w:ascii="Arial" w:hAnsi="Arial" w:cs="Arial"/>
          <w:noProof/>
          <w:lang w:val="fr-FR"/>
        </w:rPr>
      </w:pPr>
      <w:r w:rsidRPr="00CD6A67">
        <w:rPr>
          <w:rFonts w:ascii="Arial" w:hAnsi="Arial" w:cs="Arial"/>
          <w:noProof/>
          <w:lang w:val="fr-FR"/>
        </w:rPr>
        <w:lastRenderedPageBreak/>
        <w:t>Une condamnation prononcée pour moins de cinq ans par un jugement ayant force de chose jugée, pour une pratique interdite, définie à l’article 6.1 ci-après</w:t>
      </w:r>
      <w:r w:rsidRPr="00CD6A67">
        <w:rPr>
          <w:rFonts w:ascii="Arial" w:hAnsi="Arial" w:cs="Arial"/>
          <w:noProof/>
          <w:lang w:val="fr-FR"/>
        </w:rPr>
        <w:noBreakHyphen/>
        <w:t>, commis dans le cadre de l’attribution ou de l’exécution d’un contrat financé par l’AFD ;</w:t>
      </w:r>
    </w:p>
    <w:p w14:paraId="455A73E4" w14:textId="77777777" w:rsidR="00D507E8" w:rsidRPr="00CD6A67" w:rsidRDefault="00D507E8" w:rsidP="00D507E8">
      <w:pPr>
        <w:pStyle w:val="Paragraphedeliste"/>
        <w:widowControl/>
        <w:numPr>
          <w:ilvl w:val="5"/>
          <w:numId w:val="17"/>
        </w:numPr>
        <w:suppressAutoHyphens/>
        <w:overflowPunct w:val="0"/>
        <w:autoSpaceDE w:val="0"/>
        <w:autoSpaceDN w:val="0"/>
        <w:adjustRightInd w:val="0"/>
        <w:spacing w:after="142" w:line="240" w:lineRule="atLeast"/>
        <w:ind w:left="1418"/>
        <w:contextualSpacing w:val="0"/>
        <w:jc w:val="both"/>
        <w:textAlignment w:val="baseline"/>
        <w:rPr>
          <w:rFonts w:ascii="Arial" w:hAnsi="Arial" w:cs="Arial"/>
          <w:noProof/>
          <w:lang w:val="fr-FR"/>
        </w:rPr>
      </w:pPr>
      <w:r w:rsidRPr="00CD6A67">
        <w:rPr>
          <w:rFonts w:ascii="Arial" w:hAnsi="Arial" w:cs="Arial"/>
          <w:noProof/>
          <w:lang w:val="fr-FR"/>
        </w:rPr>
        <w:t xml:space="preserve">une condamnation ou une sanction visée aux alinéas (i) à (iii) ci-dessus, prononcée il y a plus de cinq ans, mais toujours en vigueur; </w:t>
      </w:r>
    </w:p>
    <w:p w14:paraId="3A1CC406" w14:textId="0AF5184C" w:rsidR="00D507E8" w:rsidRPr="00CD6A67" w:rsidRDefault="00D507E8" w:rsidP="00D507E8">
      <w:pPr>
        <w:pStyle w:val="Paragraphedeliste"/>
        <w:widowControl/>
        <w:numPr>
          <w:ilvl w:val="0"/>
          <w:numId w:val="17"/>
        </w:numPr>
        <w:tabs>
          <w:tab w:val="left" w:pos="1134"/>
        </w:tabs>
        <w:suppressAutoHyphens/>
        <w:overflowPunct w:val="0"/>
        <w:autoSpaceDE w:val="0"/>
        <w:autoSpaceDN w:val="0"/>
        <w:adjustRightInd w:val="0"/>
        <w:spacing w:after="142" w:line="240" w:lineRule="atLeast"/>
        <w:contextualSpacing w:val="0"/>
        <w:jc w:val="both"/>
        <w:textAlignment w:val="baseline"/>
        <w:rPr>
          <w:rFonts w:ascii="Arial" w:hAnsi="Arial" w:cs="Arial"/>
          <w:noProof/>
          <w:lang w:val="fr-FR"/>
        </w:rPr>
      </w:pPr>
      <w:r w:rsidRPr="00CD6A67">
        <w:rPr>
          <w:rFonts w:ascii="Arial" w:hAnsi="Arial" w:cs="Arial"/>
          <w:noProof/>
          <w:lang w:val="fr-FR"/>
        </w:rPr>
        <w:t>Avoir fait l’objet d’une résiliation prononcée au cours des cinq dernières années en raison d’une violation grave ou persistante de nos obligations contractuelles lors de l’exécution d’un contrat, à condition que cette sanction n’ait pas fait l’objet d’un litige de notre part en cours ou n’ait donné lieu à une décision de justice annulant la résiliation de nos préjudices exclusifs ;</w:t>
      </w:r>
    </w:p>
    <w:p w14:paraId="7C98FDFB" w14:textId="136ADFD7" w:rsidR="00D507E8" w:rsidRPr="00CD6A67" w:rsidRDefault="00D507E8" w:rsidP="00D507E8">
      <w:pPr>
        <w:pStyle w:val="Paragraphedeliste"/>
        <w:widowControl/>
        <w:numPr>
          <w:ilvl w:val="0"/>
          <w:numId w:val="17"/>
        </w:numPr>
        <w:tabs>
          <w:tab w:val="left" w:pos="1134"/>
        </w:tabs>
        <w:suppressAutoHyphens/>
        <w:overflowPunct w:val="0"/>
        <w:autoSpaceDE w:val="0"/>
        <w:autoSpaceDN w:val="0"/>
        <w:adjustRightInd w:val="0"/>
        <w:spacing w:after="142" w:line="240" w:lineRule="atLeast"/>
        <w:contextualSpacing w:val="0"/>
        <w:jc w:val="both"/>
        <w:textAlignment w:val="baseline"/>
        <w:rPr>
          <w:rFonts w:ascii="Arial" w:hAnsi="Arial" w:cs="Arial"/>
          <w:noProof/>
          <w:lang w:val="fr-FR"/>
        </w:rPr>
      </w:pPr>
      <w:r w:rsidRPr="00CD6A67">
        <w:rPr>
          <w:rFonts w:ascii="Arial" w:hAnsi="Arial" w:cs="Arial"/>
          <w:noProof/>
          <w:lang w:val="fr-FR"/>
        </w:rPr>
        <w:t>N’ont pas rempli nos obligations de payer nos impôts conformément aux dispositions légales du pays où nous sommes établis ou du pays où le lead de livraison est établi ;</w:t>
      </w:r>
    </w:p>
    <w:p w14:paraId="1454844A" w14:textId="4907F073" w:rsidR="00D507E8" w:rsidRPr="00CD6A67" w:rsidRDefault="00D507E8" w:rsidP="00D507E8">
      <w:pPr>
        <w:pStyle w:val="Paragraphedeliste"/>
        <w:widowControl/>
        <w:numPr>
          <w:ilvl w:val="0"/>
          <w:numId w:val="17"/>
        </w:numPr>
        <w:tabs>
          <w:tab w:val="left" w:pos="1134"/>
        </w:tabs>
        <w:suppressAutoHyphens/>
        <w:overflowPunct w:val="0"/>
        <w:autoSpaceDE w:val="0"/>
        <w:autoSpaceDN w:val="0"/>
        <w:adjustRightInd w:val="0"/>
        <w:spacing w:after="142" w:line="240" w:lineRule="atLeast"/>
        <w:contextualSpacing w:val="0"/>
        <w:jc w:val="both"/>
        <w:textAlignment w:val="baseline"/>
        <w:rPr>
          <w:rFonts w:ascii="Arial" w:hAnsi="Arial" w:cs="Arial"/>
          <w:noProof/>
          <w:lang w:val="fr-FR"/>
        </w:rPr>
      </w:pPr>
      <w:r w:rsidRPr="00CD6A67">
        <w:rPr>
          <w:rFonts w:ascii="Arial" w:hAnsi="Arial" w:cs="Arial"/>
          <w:noProof/>
          <w:lang w:val="fr-FR"/>
        </w:rPr>
        <w:t>Être soumis à une décision d’exclusion de la Banque mondiale et être inclus dans la liste publiée à</w:t>
      </w:r>
      <w:r w:rsidR="00D95450">
        <w:fldChar w:fldCharType="begin"/>
      </w:r>
      <w:r w:rsidR="00D95450" w:rsidRPr="00541414">
        <w:rPr>
          <w:lang w:val="fr-FR"/>
          <w:rPrChange w:id="11" w:author="LIEGEOIS Lauriane" w:date="2026-02-05T09:49:00Z">
            <w:rPr/>
          </w:rPrChange>
        </w:rPr>
        <w:instrText>HYPERLINK "http://www.worldbank.org/debarr"</w:instrText>
      </w:r>
      <w:r w:rsidR="00D95450">
        <w:fldChar w:fldCharType="separate"/>
      </w:r>
      <w:r w:rsidRPr="00CD6A67">
        <w:rPr>
          <w:rStyle w:val="Lienhypertexte"/>
          <w:rFonts w:ascii="Arial" w:hAnsi="Arial" w:cs="Arial"/>
          <w:lang w:val="fr-FR"/>
        </w:rPr>
        <w:t xml:space="preserve"> http://www.worldbank.org/debarr</w:t>
      </w:r>
      <w:r w:rsidR="00D95450">
        <w:rPr>
          <w:rStyle w:val="Lienhypertexte"/>
          <w:rFonts w:ascii="Arial" w:hAnsi="Arial" w:cs="Arial"/>
          <w:lang w:val="fr-FR"/>
        </w:rPr>
        <w:fldChar w:fldCharType="end"/>
      </w:r>
      <w:r w:rsidRPr="00CD6A67">
        <w:rPr>
          <w:rFonts w:ascii="Arial" w:hAnsi="Arial" w:cs="Arial"/>
          <w:noProof/>
          <w:lang w:val="fr-FR"/>
        </w:rPr>
        <w:t xml:space="preserve"> (dans le cas d’une telle décision d’exclusion, nous pouvons joindre à la présente déclaration d’intégrité des renseignements supplémentaires qui nous permettraient de considérer que cette décision d’exclusion n’est pas pertinente pour le projet);</w:t>
      </w:r>
    </w:p>
    <w:p w14:paraId="0963D956" w14:textId="5FAC0ACA" w:rsidR="00D507E8" w:rsidRPr="00CD6A67" w:rsidRDefault="00D507E8" w:rsidP="00D507E8">
      <w:pPr>
        <w:pStyle w:val="Paragraphedeliste"/>
        <w:widowControl/>
        <w:numPr>
          <w:ilvl w:val="0"/>
          <w:numId w:val="17"/>
        </w:numPr>
        <w:tabs>
          <w:tab w:val="left" w:pos="1134"/>
        </w:tabs>
        <w:suppressAutoHyphens/>
        <w:overflowPunct w:val="0"/>
        <w:autoSpaceDE w:val="0"/>
        <w:autoSpaceDN w:val="0"/>
        <w:adjustRightInd w:val="0"/>
        <w:spacing w:after="142" w:line="240" w:lineRule="atLeast"/>
        <w:contextualSpacing w:val="0"/>
        <w:jc w:val="both"/>
        <w:textAlignment w:val="baseline"/>
        <w:rPr>
          <w:rFonts w:ascii="Arial" w:hAnsi="Arial" w:cs="Arial"/>
          <w:noProof/>
          <w:lang w:val="fr-FR"/>
        </w:rPr>
      </w:pPr>
      <w:r w:rsidRPr="00CD6A67">
        <w:rPr>
          <w:rFonts w:ascii="Arial" w:hAnsi="Arial" w:cs="Arial"/>
          <w:noProof/>
          <w:lang w:val="fr-FR"/>
        </w:rPr>
        <w:t>Avoir produit de faux documents ou avoir été coupable de fausses déclarations en fournissant les renseignements requis par le responsable de la livraison pour le cadre de ce projet.</w:t>
      </w:r>
    </w:p>
    <w:p w14:paraId="56957289" w14:textId="77777777" w:rsidR="00D507E8" w:rsidRPr="00CD6A67" w:rsidRDefault="00D507E8" w:rsidP="00D507E8">
      <w:pPr>
        <w:pStyle w:val="Paragraphedeliste"/>
        <w:widowControl/>
        <w:numPr>
          <w:ilvl w:val="0"/>
          <w:numId w:val="10"/>
        </w:numPr>
        <w:suppressAutoHyphens/>
        <w:overflowPunct w:val="0"/>
        <w:autoSpaceDE w:val="0"/>
        <w:autoSpaceDN w:val="0"/>
        <w:adjustRightInd w:val="0"/>
        <w:spacing w:after="142" w:line="240" w:lineRule="atLeast"/>
        <w:ind w:left="567" w:hanging="567"/>
        <w:contextualSpacing w:val="0"/>
        <w:jc w:val="both"/>
        <w:textAlignment w:val="baseline"/>
        <w:rPr>
          <w:rFonts w:ascii="Arial" w:hAnsi="Arial" w:cs="Arial"/>
          <w:noProof/>
          <w:lang w:val="fr-FR"/>
        </w:rPr>
      </w:pPr>
      <w:r w:rsidRPr="00CD6A67">
        <w:rPr>
          <w:rFonts w:ascii="Arial" w:hAnsi="Arial" w:cs="Arial"/>
          <w:noProof/>
          <w:lang w:val="fr-FR"/>
        </w:rPr>
        <w:t>Nous certifions que ce n’est pas le cas et qu’aucun de nos membres, fournisseurs, entrepreneurs, consultants ou sous-traitants n’est en situation de conflit d’intérêts :</w:t>
      </w:r>
    </w:p>
    <w:p w14:paraId="3E57D7BF" w14:textId="7F73DE23" w:rsidR="00D507E8" w:rsidRPr="00CD6A67" w:rsidRDefault="00D507E8" w:rsidP="00D507E8">
      <w:pPr>
        <w:pStyle w:val="Paragraphedeliste"/>
        <w:widowControl/>
        <w:numPr>
          <w:ilvl w:val="0"/>
          <w:numId w:val="17"/>
        </w:numPr>
        <w:suppressAutoHyphens/>
        <w:overflowPunct w:val="0"/>
        <w:autoSpaceDE w:val="0"/>
        <w:autoSpaceDN w:val="0"/>
        <w:adjustRightInd w:val="0"/>
        <w:spacing w:after="142" w:line="240" w:lineRule="atLeast"/>
        <w:contextualSpacing w:val="0"/>
        <w:jc w:val="both"/>
        <w:textAlignment w:val="baseline"/>
        <w:rPr>
          <w:rFonts w:ascii="Arial" w:hAnsi="Arial" w:cs="Arial"/>
          <w:noProof/>
          <w:lang w:val="fr-FR"/>
        </w:rPr>
      </w:pPr>
      <w:r w:rsidRPr="00CD6A67">
        <w:rPr>
          <w:rFonts w:ascii="Arial" w:hAnsi="Arial" w:cs="Arial"/>
          <w:noProof/>
          <w:lang w:val="fr-FR"/>
        </w:rPr>
        <w:t>Actionnaire contrôlant le Lead de livraison ou la filiale contrôlée par le Lead de livraison, sauf si le conflit résultant a été porté à l’attention du Lead de livraison et résolu à sa satisfaction.</w:t>
      </w:r>
    </w:p>
    <w:p w14:paraId="4AFC9C65" w14:textId="3E1F01BC" w:rsidR="00D507E8" w:rsidRPr="00CD6A67" w:rsidRDefault="00D507E8" w:rsidP="00D507E8">
      <w:pPr>
        <w:pStyle w:val="Paragraphedeliste"/>
        <w:widowControl/>
        <w:numPr>
          <w:ilvl w:val="0"/>
          <w:numId w:val="17"/>
        </w:numPr>
        <w:suppressAutoHyphens/>
        <w:overflowPunct w:val="0"/>
        <w:autoSpaceDE w:val="0"/>
        <w:autoSpaceDN w:val="0"/>
        <w:adjustRightInd w:val="0"/>
        <w:spacing w:after="142" w:line="240" w:lineRule="atLeast"/>
        <w:contextualSpacing w:val="0"/>
        <w:jc w:val="both"/>
        <w:textAlignment w:val="baseline"/>
        <w:rPr>
          <w:rFonts w:ascii="Arial" w:hAnsi="Arial" w:cs="Arial"/>
          <w:noProof/>
          <w:lang w:val="fr-FR"/>
        </w:rPr>
      </w:pPr>
      <w:r w:rsidRPr="00CD6A67">
        <w:rPr>
          <w:rFonts w:ascii="Arial" w:hAnsi="Arial" w:cs="Arial"/>
          <w:noProof/>
          <w:lang w:val="fr-FR"/>
        </w:rPr>
        <w:t>Avoir une relation d’affaires ou familiale avec un membre des services du responsable de la prestation qui participe à l’appel de projets, à moins que le conflit qui en résulte ait été porté à l’attention du responsable de la prestation et résolu à sa satisfaction;</w:t>
      </w:r>
    </w:p>
    <w:p w14:paraId="580898A5" w14:textId="2DD87F75" w:rsidR="00D507E8" w:rsidRPr="00CD6A67" w:rsidRDefault="00D507E8" w:rsidP="00D507E8">
      <w:pPr>
        <w:pStyle w:val="Paragraphedeliste"/>
        <w:widowControl/>
        <w:numPr>
          <w:ilvl w:val="0"/>
          <w:numId w:val="17"/>
        </w:numPr>
        <w:suppressAutoHyphens/>
        <w:overflowPunct w:val="0"/>
        <w:autoSpaceDE w:val="0"/>
        <w:autoSpaceDN w:val="0"/>
        <w:adjustRightInd w:val="0"/>
        <w:spacing w:after="142" w:line="240" w:lineRule="atLeast"/>
        <w:contextualSpacing w:val="0"/>
        <w:jc w:val="both"/>
        <w:textAlignment w:val="baseline"/>
        <w:rPr>
          <w:rFonts w:ascii="Arial" w:hAnsi="Arial" w:cs="Arial"/>
          <w:noProof/>
          <w:lang w:val="fr-FR"/>
        </w:rPr>
      </w:pPr>
      <w:r w:rsidRPr="00CD6A67">
        <w:rPr>
          <w:rFonts w:ascii="Arial" w:hAnsi="Arial" w:cs="Arial"/>
          <w:noProof/>
          <w:lang w:val="fr-FR"/>
        </w:rPr>
        <w:t>contrôler ou être contrôlé par un autre bénéficiaire, être placé sous le contrôle de la même société qu’un autre bénéficiaire, recevoir d’un autre bénéficiaire ou attribuer des subventions directement ou indirectement à un autre bénéficiaire, avoir le même représentant légal qu’un autre bénéficiaire, maintenir des contacts directs ou indirects avec un autre bénéficiaire nous permettant d’avoir accès aux renseignements contenus dans nos demandes de subvention respectives, de les influencer ou d’influencer les décisions du responsable de la prestation;</w:t>
      </w:r>
    </w:p>
    <w:p w14:paraId="5CD4D67E" w14:textId="09EBF500" w:rsidR="00D507E8" w:rsidRPr="00CD6A67" w:rsidRDefault="00D507E8" w:rsidP="00D507E8">
      <w:pPr>
        <w:pStyle w:val="Paragraphedeliste"/>
        <w:widowControl/>
        <w:numPr>
          <w:ilvl w:val="0"/>
          <w:numId w:val="17"/>
        </w:numPr>
        <w:suppressAutoHyphens/>
        <w:overflowPunct w:val="0"/>
        <w:autoSpaceDE w:val="0"/>
        <w:autoSpaceDN w:val="0"/>
        <w:adjustRightInd w:val="0"/>
        <w:spacing w:after="142" w:line="240" w:lineRule="atLeast"/>
        <w:contextualSpacing w:val="0"/>
        <w:jc w:val="both"/>
        <w:textAlignment w:val="baseline"/>
        <w:rPr>
          <w:rFonts w:ascii="Arial" w:hAnsi="Arial" w:cs="Arial"/>
          <w:noProof/>
          <w:lang w:val="fr-FR"/>
        </w:rPr>
      </w:pPr>
      <w:r w:rsidRPr="00CD6A67">
        <w:rPr>
          <w:rFonts w:ascii="Arial" w:hAnsi="Arial" w:cs="Arial"/>
          <w:noProof/>
          <w:lang w:val="fr-FR"/>
        </w:rPr>
        <w:t>Être engagé pour une mission de services intellectuels qui, par sa nature, peuvent s’avérer incompatibles avec nos missions pour le compte du responsable de la livraison ;</w:t>
      </w:r>
    </w:p>
    <w:p w14:paraId="6C3596D5" w14:textId="219FA497" w:rsidR="00D507E8" w:rsidRPr="00CD6A67" w:rsidRDefault="0052276C" w:rsidP="00D507E8">
      <w:pPr>
        <w:pStyle w:val="Paragraphedeliste"/>
        <w:widowControl/>
        <w:numPr>
          <w:ilvl w:val="0"/>
          <w:numId w:val="17"/>
        </w:numPr>
        <w:suppressAutoHyphens/>
        <w:overflowPunct w:val="0"/>
        <w:autoSpaceDE w:val="0"/>
        <w:autoSpaceDN w:val="0"/>
        <w:adjustRightInd w:val="0"/>
        <w:spacing w:after="142" w:line="240" w:lineRule="atLeast"/>
        <w:contextualSpacing w:val="0"/>
        <w:jc w:val="both"/>
        <w:textAlignment w:val="baseline"/>
        <w:rPr>
          <w:rFonts w:ascii="Arial" w:hAnsi="Arial" w:cs="Arial"/>
          <w:noProof/>
          <w:lang w:val="fr-FR"/>
        </w:rPr>
      </w:pPr>
      <w:r w:rsidRPr="00CD6A67">
        <w:rPr>
          <w:rFonts w:ascii="Arial" w:hAnsi="Arial" w:cs="Arial"/>
          <w:noProof/>
          <w:lang w:val="fr-FR"/>
        </w:rPr>
        <w:t>Dans le cas de la procédure d’appel à projets du responsable de la livraison :</w:t>
      </w:r>
    </w:p>
    <w:p w14:paraId="5EE85B45" w14:textId="758F669E" w:rsidR="00D507E8" w:rsidRPr="00CD6A67" w:rsidRDefault="00D507E8" w:rsidP="00D507E8">
      <w:pPr>
        <w:pStyle w:val="Paragraphedeliste"/>
        <w:widowControl/>
        <w:numPr>
          <w:ilvl w:val="5"/>
          <w:numId w:val="17"/>
        </w:numPr>
        <w:suppressAutoHyphens/>
        <w:overflowPunct w:val="0"/>
        <w:autoSpaceDE w:val="0"/>
        <w:autoSpaceDN w:val="0"/>
        <w:adjustRightInd w:val="0"/>
        <w:spacing w:after="142" w:line="240" w:lineRule="atLeast"/>
        <w:ind w:left="1418"/>
        <w:contextualSpacing w:val="0"/>
        <w:jc w:val="both"/>
        <w:textAlignment w:val="baseline"/>
        <w:rPr>
          <w:rFonts w:ascii="Arial" w:hAnsi="Arial" w:cs="Arial"/>
          <w:noProof/>
          <w:lang w:val="fr-FR"/>
        </w:rPr>
      </w:pPr>
      <w:r w:rsidRPr="00CD6A67">
        <w:rPr>
          <w:rFonts w:ascii="Arial" w:hAnsi="Arial" w:cs="Arial"/>
          <w:noProof/>
          <w:lang w:val="fr-FR"/>
        </w:rPr>
        <w:t>Avoir préparé nous-mêmes ou avoir été associé à un consultant ayant préparé les documents utilisés dans l’appel à projets ;</w:t>
      </w:r>
    </w:p>
    <w:p w14:paraId="13024381" w14:textId="0C947FC7" w:rsidR="00D507E8" w:rsidRPr="00CD6A67" w:rsidRDefault="00D507E8" w:rsidP="00D507E8">
      <w:pPr>
        <w:pStyle w:val="Paragraphedeliste"/>
        <w:widowControl/>
        <w:numPr>
          <w:ilvl w:val="5"/>
          <w:numId w:val="17"/>
        </w:numPr>
        <w:suppressAutoHyphens/>
        <w:overflowPunct w:val="0"/>
        <w:autoSpaceDE w:val="0"/>
        <w:autoSpaceDN w:val="0"/>
        <w:adjustRightInd w:val="0"/>
        <w:spacing w:after="142" w:line="240" w:lineRule="atLeast"/>
        <w:ind w:left="1418"/>
        <w:contextualSpacing w:val="0"/>
        <w:jc w:val="both"/>
        <w:textAlignment w:val="baseline"/>
        <w:rPr>
          <w:rFonts w:ascii="Arial" w:hAnsi="Arial" w:cs="Arial"/>
          <w:noProof/>
          <w:lang w:val="fr-FR"/>
        </w:rPr>
      </w:pPr>
      <w:r w:rsidRPr="00CD6A67">
        <w:rPr>
          <w:rFonts w:ascii="Arial" w:hAnsi="Arial" w:cs="Arial"/>
          <w:noProof/>
          <w:lang w:val="fr-FR"/>
        </w:rPr>
        <w:t xml:space="preserve">Être nous-mêmes ou l’une des entreprises auxquelles nous sommes affiliés, recrutés ou à recruter par le responsable de la livraison pour effectuer la supervision ou le contrôle du projet. </w:t>
      </w:r>
    </w:p>
    <w:p w14:paraId="58E472BF" w14:textId="77777777" w:rsidR="00D507E8" w:rsidRPr="00CD6A67" w:rsidRDefault="1CD418CE" w:rsidP="00D507E8">
      <w:pPr>
        <w:pStyle w:val="Paragraphedeliste"/>
        <w:widowControl/>
        <w:numPr>
          <w:ilvl w:val="0"/>
          <w:numId w:val="10"/>
        </w:numPr>
        <w:suppressAutoHyphens/>
        <w:overflowPunct w:val="0"/>
        <w:autoSpaceDE w:val="0"/>
        <w:autoSpaceDN w:val="0"/>
        <w:adjustRightInd w:val="0"/>
        <w:spacing w:after="142" w:line="240" w:lineRule="atLeast"/>
        <w:ind w:left="567" w:hanging="567"/>
        <w:contextualSpacing w:val="0"/>
        <w:jc w:val="both"/>
        <w:textAlignment w:val="baseline"/>
        <w:rPr>
          <w:rFonts w:ascii="Arial" w:hAnsi="Arial" w:cs="Arial"/>
          <w:noProof/>
          <w:lang w:val="fr-FR"/>
        </w:rPr>
      </w:pPr>
      <w:r w:rsidRPr="00CD6A67">
        <w:rPr>
          <w:rFonts w:ascii="Arial" w:hAnsi="Arial" w:cs="Arial"/>
          <w:noProof/>
          <w:lang w:val="fr-FR"/>
        </w:rPr>
        <w:lastRenderedPageBreak/>
        <w:t>Nous certifions que ni nous ni aucun de nos membres du consortium, ni aucun de nos actionnaires, fournisseurs, entrepreneurs, consultants et sous-traitants, et aucun des groupes ou entités bénéficiant directement ou indirectement de notre soutien financier par le biais des fonds du Don ne figure sur les listes de sanctions financières adoptées par les Nations Unies, l’Union européenne et/ou la France, en particulier dans la lutte contre le financement du terrorisme et contre les attaques contre la paix et la sécurité internationales</w:t>
      </w:r>
      <w:r w:rsidR="00D507E8" w:rsidRPr="003475D7">
        <w:rPr>
          <w:rStyle w:val="Appelnotedebasdep"/>
          <w:rFonts w:ascii="Arial" w:hAnsi="Arial" w:cs="Arial"/>
          <w:noProof/>
        </w:rPr>
        <w:footnoteReference w:id="4"/>
      </w:r>
      <w:r w:rsidRPr="00CD6A67">
        <w:rPr>
          <w:rFonts w:ascii="Arial" w:hAnsi="Arial" w:cs="Arial"/>
          <w:noProof/>
          <w:lang w:val="fr-FR"/>
        </w:rPr>
        <w:t>;</w:t>
      </w:r>
    </w:p>
    <w:p w14:paraId="4F12DCC8" w14:textId="77777777" w:rsidR="00D507E8" w:rsidRPr="003475D7" w:rsidRDefault="00D507E8" w:rsidP="00D507E8">
      <w:pPr>
        <w:pStyle w:val="Paragraphedeliste"/>
        <w:widowControl/>
        <w:numPr>
          <w:ilvl w:val="0"/>
          <w:numId w:val="10"/>
        </w:numPr>
        <w:suppressAutoHyphens/>
        <w:overflowPunct w:val="0"/>
        <w:autoSpaceDE w:val="0"/>
        <w:autoSpaceDN w:val="0"/>
        <w:adjustRightInd w:val="0"/>
        <w:spacing w:after="142" w:line="240" w:lineRule="atLeast"/>
        <w:ind w:left="567" w:hanging="567"/>
        <w:contextualSpacing w:val="0"/>
        <w:jc w:val="both"/>
        <w:textAlignment w:val="baseline"/>
        <w:rPr>
          <w:rFonts w:ascii="Arial" w:hAnsi="Arial" w:cs="Arial"/>
          <w:noProof/>
        </w:rPr>
      </w:pPr>
      <w:r w:rsidRPr="003475D7">
        <w:rPr>
          <w:rFonts w:ascii="Arial" w:hAnsi="Arial" w:cs="Arial"/>
          <w:noProof/>
        </w:rPr>
        <w:t xml:space="preserve">Nous attestons </w:t>
      </w:r>
    </w:p>
    <w:p w14:paraId="21ACC4DE" w14:textId="495D0A58" w:rsidR="00D507E8" w:rsidRPr="00CD6A67" w:rsidRDefault="00D507E8" w:rsidP="00D507E8">
      <w:pPr>
        <w:pStyle w:val="Paragraphedeliste"/>
        <w:widowControl/>
        <w:numPr>
          <w:ilvl w:val="0"/>
          <w:numId w:val="18"/>
        </w:numPr>
        <w:suppressAutoHyphens/>
        <w:overflowPunct w:val="0"/>
        <w:autoSpaceDE w:val="0"/>
        <w:autoSpaceDN w:val="0"/>
        <w:adjustRightInd w:val="0"/>
        <w:spacing w:after="142" w:line="240" w:lineRule="atLeast"/>
        <w:contextualSpacing w:val="0"/>
        <w:jc w:val="both"/>
        <w:textAlignment w:val="baseline"/>
        <w:rPr>
          <w:rFonts w:ascii="Arial" w:hAnsi="Arial" w:cs="Arial"/>
          <w:noProof/>
          <w:lang w:val="fr-FR"/>
        </w:rPr>
      </w:pPr>
      <w:r w:rsidRPr="00CD6A67">
        <w:rPr>
          <w:rFonts w:ascii="Arial" w:hAnsi="Arial" w:cs="Arial"/>
          <w:noProof/>
          <w:lang w:val="fr-FR"/>
        </w:rPr>
        <w:t xml:space="preserve">qu’aucun membre de notre personnel, y compris la direction, ne se trouve dans une situation qui pourrait donner lieu à un conflit d’intérêts. Sans préjudice de ses obligations au titre du présent Contrat, le Bénéficiaire remplace immédiatement et sans compensation du Responsable de livraison tout membre de son personnel dans une telle situation. </w:t>
      </w:r>
    </w:p>
    <w:p w14:paraId="7C0934D0" w14:textId="77777777" w:rsidR="00D507E8" w:rsidRPr="00CD6A67" w:rsidRDefault="00D507E8" w:rsidP="00D507E8">
      <w:pPr>
        <w:pStyle w:val="Paragraphedeliste"/>
        <w:widowControl/>
        <w:numPr>
          <w:ilvl w:val="0"/>
          <w:numId w:val="18"/>
        </w:numPr>
        <w:suppressAutoHyphens/>
        <w:overflowPunct w:val="0"/>
        <w:autoSpaceDE w:val="0"/>
        <w:autoSpaceDN w:val="0"/>
        <w:adjustRightInd w:val="0"/>
        <w:spacing w:after="142" w:line="240" w:lineRule="atLeast"/>
        <w:contextualSpacing w:val="0"/>
        <w:jc w:val="both"/>
        <w:textAlignment w:val="baseline"/>
        <w:rPr>
          <w:rFonts w:ascii="Arial" w:hAnsi="Arial" w:cs="Arial"/>
          <w:noProof/>
          <w:lang w:val="fr-FR"/>
        </w:rPr>
      </w:pPr>
      <w:r w:rsidRPr="00CD6A67">
        <w:rPr>
          <w:rFonts w:ascii="Arial" w:hAnsi="Arial" w:cs="Arial"/>
          <w:noProof/>
          <w:lang w:val="fr-FR"/>
        </w:rPr>
        <w:t>que notre personnel doit s’abstenir de participer à toute activité ou de recevoir tout avantage qui entre en conflit avec nos obligations contractuelles;</w:t>
      </w:r>
    </w:p>
    <w:p w14:paraId="083C0A4C" w14:textId="7810EFC6" w:rsidR="00D507E8" w:rsidRPr="00CD6A67" w:rsidRDefault="00D507E8" w:rsidP="00D507E8">
      <w:pPr>
        <w:pStyle w:val="Paragraphedeliste"/>
        <w:widowControl/>
        <w:numPr>
          <w:ilvl w:val="0"/>
          <w:numId w:val="18"/>
        </w:numPr>
        <w:suppressAutoHyphens/>
        <w:overflowPunct w:val="0"/>
        <w:autoSpaceDE w:val="0"/>
        <w:autoSpaceDN w:val="0"/>
        <w:adjustRightInd w:val="0"/>
        <w:spacing w:after="142" w:line="240" w:lineRule="atLeast"/>
        <w:contextualSpacing w:val="0"/>
        <w:jc w:val="both"/>
        <w:textAlignment w:val="baseline"/>
        <w:rPr>
          <w:rFonts w:ascii="Arial" w:hAnsi="Arial" w:cs="Arial"/>
          <w:noProof/>
          <w:lang w:val="fr-FR"/>
        </w:rPr>
      </w:pPr>
      <w:r w:rsidRPr="00CD6A67">
        <w:rPr>
          <w:rFonts w:ascii="Arial" w:hAnsi="Arial" w:cs="Arial"/>
          <w:noProof/>
          <w:lang w:val="fr-FR"/>
        </w:rPr>
        <w:t>que nous avons pris toutes les mesures nécessaires pour prévenir ou mettre fin à toute situation - en particulier les conflits d’intérêts - qui pourrait compromettre l’exécution impartiale et objective de ce projet. Un conflit d’intérêts peut notamment découler d’intérêts économiques, d’affinités politiques ou nationales, de liens familiaux ou affectifs, ou de tout autre type de relation ou d’intérêt commun.</w:t>
      </w:r>
    </w:p>
    <w:p w14:paraId="0263CD78" w14:textId="66DC1CE7" w:rsidR="00D507E8" w:rsidRPr="00CD6A67" w:rsidRDefault="00D507E8" w:rsidP="00D507E8">
      <w:pPr>
        <w:pStyle w:val="Paragraphedeliste"/>
        <w:widowControl/>
        <w:numPr>
          <w:ilvl w:val="0"/>
          <w:numId w:val="10"/>
        </w:numPr>
        <w:suppressAutoHyphens/>
        <w:overflowPunct w:val="0"/>
        <w:autoSpaceDE w:val="0"/>
        <w:autoSpaceDN w:val="0"/>
        <w:adjustRightInd w:val="0"/>
        <w:spacing w:after="142" w:line="240" w:lineRule="atLeast"/>
        <w:ind w:left="567" w:hanging="567"/>
        <w:contextualSpacing w:val="0"/>
        <w:jc w:val="both"/>
        <w:textAlignment w:val="baseline"/>
        <w:rPr>
          <w:rFonts w:ascii="Arial" w:hAnsi="Arial" w:cs="Arial"/>
          <w:noProof/>
          <w:lang w:val="fr-FR"/>
        </w:rPr>
      </w:pPr>
      <w:r w:rsidRPr="00CD6A67">
        <w:rPr>
          <w:rFonts w:ascii="Arial" w:hAnsi="Arial" w:cs="Arial"/>
          <w:noProof/>
          <w:lang w:val="fr-FR"/>
        </w:rPr>
        <w:t>Nous certifions que nous ne nous sommes pas engagés dans le cadre de l’appel à projets du responsable de la livraison, et nous nous engageons à ne pas nous engager dans le cadre de la mise en œuvre du projet Pratiques Interdites tel que défini dans la Politique Générale de l’Agence Française de Développement sur la prévention et la lutte contre la corruption, la fraude, les pratiques anticoncurrentielles, le blanchiment d’argent et le financement du terrorisme, disponible sur le site de l’Agence Française de Développement</w:t>
      </w:r>
      <w:r w:rsidRPr="003475D7">
        <w:rPr>
          <w:rStyle w:val="Appelnotedebasdep"/>
          <w:rFonts w:ascii="Arial" w:hAnsi="Arial" w:cs="Arial"/>
          <w:noProof/>
        </w:rPr>
        <w:footnoteReference w:id="5"/>
      </w:r>
      <w:r w:rsidRPr="00CD6A67">
        <w:rPr>
          <w:rFonts w:ascii="Arial" w:hAnsi="Arial" w:cs="Arial"/>
          <w:noProof/>
          <w:lang w:val="fr-FR"/>
        </w:rPr>
        <w:t>.</w:t>
      </w:r>
    </w:p>
    <w:p w14:paraId="49CE2F7D" w14:textId="24DA1928" w:rsidR="00D507E8" w:rsidRPr="00CD6A67" w:rsidRDefault="00D507E8" w:rsidP="00D507E8">
      <w:pPr>
        <w:pStyle w:val="Paragraphedeliste"/>
        <w:widowControl/>
        <w:numPr>
          <w:ilvl w:val="0"/>
          <w:numId w:val="10"/>
        </w:numPr>
        <w:suppressAutoHyphens/>
        <w:overflowPunct w:val="0"/>
        <w:autoSpaceDE w:val="0"/>
        <w:autoSpaceDN w:val="0"/>
        <w:adjustRightInd w:val="0"/>
        <w:spacing w:after="142" w:line="240" w:lineRule="atLeast"/>
        <w:ind w:left="567" w:hanging="567"/>
        <w:contextualSpacing w:val="0"/>
        <w:jc w:val="both"/>
        <w:textAlignment w:val="baseline"/>
        <w:rPr>
          <w:rFonts w:ascii="Arial" w:hAnsi="Arial" w:cs="Arial"/>
          <w:noProof/>
          <w:lang w:val="fr-FR"/>
        </w:rPr>
      </w:pPr>
      <w:r w:rsidRPr="00CD6A67">
        <w:rPr>
          <w:rFonts w:ascii="Arial" w:hAnsi="Arial" w:cs="Arial"/>
          <w:noProof/>
          <w:lang w:val="fr-FR"/>
        </w:rPr>
        <w:t>Si nous sommes un établissement public ou une entreprise publique, pour participer à un appel à projets concurrentiel, nous certifions avoir une autonomie juridique et financière et être gérés selon les règles du droit commercial ;</w:t>
      </w:r>
    </w:p>
    <w:p w14:paraId="06009F6A" w14:textId="13AC683D" w:rsidR="00D507E8" w:rsidRPr="00CD6A67" w:rsidRDefault="00D507E8" w:rsidP="00D507E8">
      <w:pPr>
        <w:pStyle w:val="Paragraphedeliste"/>
        <w:widowControl/>
        <w:numPr>
          <w:ilvl w:val="0"/>
          <w:numId w:val="10"/>
        </w:numPr>
        <w:suppressAutoHyphens/>
        <w:overflowPunct w:val="0"/>
        <w:autoSpaceDE w:val="0"/>
        <w:autoSpaceDN w:val="0"/>
        <w:adjustRightInd w:val="0"/>
        <w:spacing w:after="142" w:line="240" w:lineRule="atLeast"/>
        <w:ind w:left="567" w:hanging="567"/>
        <w:contextualSpacing w:val="0"/>
        <w:jc w:val="both"/>
        <w:textAlignment w:val="baseline"/>
        <w:rPr>
          <w:rFonts w:ascii="Arial" w:hAnsi="Arial" w:cs="Arial"/>
          <w:noProof/>
          <w:lang w:val="fr-FR"/>
        </w:rPr>
      </w:pPr>
      <w:r w:rsidRPr="00CD6A67">
        <w:rPr>
          <w:rFonts w:ascii="Arial" w:hAnsi="Arial" w:cs="Arial"/>
          <w:noProof/>
          <w:lang w:val="fr-FR"/>
        </w:rPr>
        <w:t xml:space="preserve">Nous certifions par la présente que nos fonds propres ou nos fonds investis dans le projet financé par le Delivery Lead ne proviennent pas d’une origine illicite, c’est-à-dire de fonds obtenus par : </w:t>
      </w:r>
    </w:p>
    <w:p w14:paraId="60F0572F" w14:textId="77777777" w:rsidR="00D507E8" w:rsidRPr="00CD6A67" w:rsidRDefault="00D507E8" w:rsidP="00D507E8">
      <w:pPr>
        <w:pStyle w:val="Paragraphedeliste"/>
        <w:widowControl/>
        <w:numPr>
          <w:ilvl w:val="0"/>
          <w:numId w:val="19"/>
        </w:numPr>
        <w:suppressAutoHyphens/>
        <w:overflowPunct w:val="0"/>
        <w:autoSpaceDE w:val="0"/>
        <w:autoSpaceDN w:val="0"/>
        <w:adjustRightInd w:val="0"/>
        <w:spacing w:after="142" w:line="240" w:lineRule="atLeast"/>
        <w:contextualSpacing w:val="0"/>
        <w:jc w:val="both"/>
        <w:textAlignment w:val="baseline"/>
        <w:rPr>
          <w:rFonts w:ascii="Arial" w:hAnsi="Arial" w:cs="Arial"/>
          <w:noProof/>
          <w:lang w:val="fr-FR"/>
        </w:rPr>
      </w:pPr>
      <w:r w:rsidRPr="00CD6A67">
        <w:rPr>
          <w:rFonts w:ascii="Arial" w:hAnsi="Arial" w:cs="Arial"/>
          <w:noProof/>
          <w:lang w:val="fr-FR"/>
        </w:rPr>
        <w:t>La perpétration de toute infraction sous-jacente telle qu’indiquée dans les recommandations 40 du GAFI sous la rubrique « catégories d’infractions désignées »</w:t>
      </w:r>
      <w:r w:rsidRPr="003475D7">
        <w:rPr>
          <w:rStyle w:val="Appelnotedebasdep"/>
          <w:rFonts w:ascii="Arial" w:hAnsi="Arial" w:cs="Arial"/>
          <w:noProof/>
        </w:rPr>
        <w:footnoteReference w:id="6"/>
      </w:r>
      <w:r w:rsidRPr="00CD6A67">
        <w:rPr>
          <w:rFonts w:ascii="Arial" w:hAnsi="Arial" w:cs="Arial"/>
          <w:noProof/>
          <w:lang w:val="fr-FR"/>
        </w:rPr>
        <w:t xml:space="preserve"> ou,</w:t>
      </w:r>
    </w:p>
    <w:p w14:paraId="7F4D9052" w14:textId="77777777" w:rsidR="00D507E8" w:rsidRPr="00CD6A67" w:rsidRDefault="00D507E8" w:rsidP="00D507E8">
      <w:pPr>
        <w:pStyle w:val="Paragraphedeliste"/>
        <w:widowControl/>
        <w:numPr>
          <w:ilvl w:val="0"/>
          <w:numId w:val="19"/>
        </w:numPr>
        <w:suppressAutoHyphens/>
        <w:overflowPunct w:val="0"/>
        <w:autoSpaceDE w:val="0"/>
        <w:autoSpaceDN w:val="0"/>
        <w:adjustRightInd w:val="0"/>
        <w:spacing w:after="142" w:line="240" w:lineRule="atLeast"/>
        <w:contextualSpacing w:val="0"/>
        <w:jc w:val="both"/>
        <w:textAlignment w:val="baseline"/>
        <w:rPr>
          <w:rFonts w:ascii="Arial" w:hAnsi="Arial" w:cs="Arial"/>
          <w:noProof/>
          <w:lang w:val="fr-FR"/>
        </w:rPr>
      </w:pPr>
      <w:r w:rsidRPr="00CD6A67">
        <w:rPr>
          <w:rFonts w:ascii="Arial" w:hAnsi="Arial" w:cs="Arial"/>
          <w:noProof/>
          <w:lang w:val="fr-FR"/>
        </w:rPr>
        <w:lastRenderedPageBreak/>
        <w:t xml:space="preserve">Tout acte de corruption ou, </w:t>
      </w:r>
    </w:p>
    <w:p w14:paraId="5DA6895B" w14:textId="77777777" w:rsidR="00D507E8" w:rsidRPr="00CD6A67" w:rsidRDefault="00D507E8" w:rsidP="00D507E8">
      <w:pPr>
        <w:pStyle w:val="Paragraphedeliste"/>
        <w:widowControl/>
        <w:numPr>
          <w:ilvl w:val="0"/>
          <w:numId w:val="19"/>
        </w:numPr>
        <w:suppressAutoHyphens/>
        <w:overflowPunct w:val="0"/>
        <w:autoSpaceDE w:val="0"/>
        <w:autoSpaceDN w:val="0"/>
        <w:adjustRightInd w:val="0"/>
        <w:spacing w:after="142" w:line="240" w:lineRule="atLeast"/>
        <w:contextualSpacing w:val="0"/>
        <w:jc w:val="both"/>
        <w:textAlignment w:val="baseline"/>
        <w:rPr>
          <w:rFonts w:ascii="Arial" w:hAnsi="Arial" w:cs="Arial"/>
          <w:noProof/>
          <w:lang w:val="fr-FR"/>
        </w:rPr>
      </w:pPr>
      <w:r w:rsidRPr="00CD6A67">
        <w:rPr>
          <w:rFonts w:ascii="Arial" w:hAnsi="Arial" w:cs="Arial"/>
          <w:noProof/>
          <w:lang w:val="fr-FR"/>
        </w:rPr>
        <w:t>Si des fonds de l’Union européenne sont impliqués, toute fraude contre les intérêts financiers de l’Union européenne, définie comme tout acte ou omission intentionnel visant à nuire au budget de l’Union européenne et impliquant i) l’utilisation ou la présentation de faux, les déclarations ou documents inexacts ou incomplets, qui ont pour effet de détourner ou de détourner des fonds ou de réduire illégalement les ressources du budget général de l’Union européenne; ii) la non-divulgation d’informations ayant le même effet; et iii) le détournement de ces fonds à des fins autres que celles pour lesquelles ces fonds ont été initialement accordés.</w:t>
      </w:r>
    </w:p>
    <w:p w14:paraId="58F053BB" w14:textId="77777777" w:rsidR="00D507E8" w:rsidRPr="00CD6A67" w:rsidRDefault="00D507E8" w:rsidP="00D507E8">
      <w:pPr>
        <w:pStyle w:val="Paragraphedeliste"/>
        <w:widowControl/>
        <w:numPr>
          <w:ilvl w:val="0"/>
          <w:numId w:val="10"/>
        </w:numPr>
        <w:tabs>
          <w:tab w:val="left" w:pos="1134"/>
        </w:tabs>
        <w:suppressAutoHyphens/>
        <w:overflowPunct w:val="0"/>
        <w:autoSpaceDE w:val="0"/>
        <w:autoSpaceDN w:val="0"/>
        <w:adjustRightInd w:val="0"/>
        <w:spacing w:after="142" w:line="240" w:lineRule="atLeast"/>
        <w:jc w:val="both"/>
        <w:textAlignment w:val="baseline"/>
        <w:rPr>
          <w:rFonts w:ascii="Arial" w:hAnsi="Arial" w:cs="Arial"/>
          <w:noProof/>
          <w:lang w:val="fr-FR"/>
        </w:rPr>
      </w:pPr>
      <w:r w:rsidRPr="00CD6A67">
        <w:rPr>
          <w:rFonts w:ascii="Arial" w:hAnsi="Arial" w:cs="Arial"/>
          <w:noProof/>
          <w:lang w:val="fr-FR"/>
        </w:rPr>
        <w:t>Nous certifions que nous, ou l’un des membres de notre consortium, ou l’un de nos fournisseurs, n’acquerrons ni ne fournirons d’équipement et n’interviendrons pas dans les secteurs sous embargo des Nations Unies, de l’Union européenne ou de la France.</w:t>
      </w:r>
    </w:p>
    <w:p w14:paraId="16C90773" w14:textId="7E420BE3" w:rsidR="00D507E8" w:rsidRPr="00CD6A67" w:rsidRDefault="00D507E8" w:rsidP="00D507E8">
      <w:pPr>
        <w:pStyle w:val="Paragraphedeliste"/>
        <w:numPr>
          <w:ilvl w:val="0"/>
          <w:numId w:val="10"/>
        </w:numPr>
        <w:tabs>
          <w:tab w:val="left" w:pos="828"/>
        </w:tabs>
        <w:spacing w:before="240" w:after="160" w:line="240" w:lineRule="auto"/>
        <w:ind w:right="125"/>
        <w:contextualSpacing w:val="0"/>
        <w:jc w:val="both"/>
        <w:rPr>
          <w:rFonts w:ascii="Arial" w:hAnsi="Arial" w:cs="Arial"/>
          <w:lang w:val="fr-FR"/>
        </w:rPr>
      </w:pPr>
      <w:r w:rsidRPr="00CD6A67">
        <w:rPr>
          <w:rFonts w:ascii="Arial" w:hAnsi="Arial" w:cs="Arial"/>
          <w:noProof/>
          <w:lang w:val="fr-FR"/>
        </w:rPr>
        <w:t>Nous nous engageons à respecter et à faire respecter par tous nos fournisseurs les normes environnementales et sociales reconnues par la communauté internationale, y compris les conventions fondamentales de l’Organisation internationale du Travail (OIT)</w:t>
      </w:r>
      <w:r w:rsidRPr="00CD6A67">
        <w:rPr>
          <w:rFonts w:ascii="Arial" w:hAnsi="Arial" w:cs="Arial"/>
          <w:lang w:val="fr-FR"/>
        </w:rPr>
        <w:t>,</w:t>
      </w:r>
      <w:r w:rsidRPr="00CD6A67">
        <w:rPr>
          <w:rFonts w:ascii="Arial" w:hAnsi="Arial" w:cs="Arial"/>
          <w:noProof/>
          <w:lang w:val="fr-FR"/>
        </w:rPr>
        <w:t xml:space="preserve"> les accords sur la liberté syndicale et la négociation collective, sur l’élimination du travail forcé et obligatoire, sur l’élimination de la discrimination dans l’emploi et le travail et sur l’abolition du travail des enfants et des conventions internationales pour la protection de l’environnement, conformément aux lois et règlements applicables au pays d’exécution du projet. De plus, nous nous engageons à mettre en œuvre des mesures d’atténuation des risques environnementaux et sociaux lorsque cela est indiqué dans le plan de gestion environnementale et sociale fourni par le responsable de la prestation. </w:t>
      </w:r>
    </w:p>
    <w:p w14:paraId="392F8A70" w14:textId="13D72B9F" w:rsidR="00D507E8" w:rsidRPr="00CD6A67" w:rsidRDefault="00D507E8" w:rsidP="00D507E8">
      <w:pPr>
        <w:pStyle w:val="Paragraphedeliste"/>
        <w:numPr>
          <w:ilvl w:val="0"/>
          <w:numId w:val="10"/>
        </w:numPr>
        <w:tabs>
          <w:tab w:val="left" w:pos="828"/>
        </w:tabs>
        <w:spacing w:before="240" w:after="160" w:line="240" w:lineRule="auto"/>
        <w:ind w:right="125"/>
        <w:contextualSpacing w:val="0"/>
        <w:jc w:val="both"/>
        <w:rPr>
          <w:rFonts w:ascii="Arial" w:hAnsi="Arial" w:cs="Arial"/>
          <w:noProof/>
          <w:lang w:val="fr-FR"/>
        </w:rPr>
      </w:pPr>
      <w:r w:rsidRPr="00CD6A67">
        <w:rPr>
          <w:rFonts w:ascii="Arial" w:hAnsi="Arial" w:cs="Arial"/>
          <w:noProof/>
          <w:lang w:val="fr-FR"/>
        </w:rPr>
        <w:t>Nous certifions que nous avons des procédures internes qui prévoient que nous, nos fournisseurs, agents ou personnel ne pouvons pas recevoir ou accepter de recevoir de quiconque ou offrir ou offrir de donner ou de fournir à quiconque un cadeau, d’une gratification, d’une commission ou d’une récompense en tant qu’incitation ou récompense à accomplir ou à s’abstenir d’accomplir des actes relatifs à l’exécution du présent projet ou à favoriser ou désavantager toute personne à son égard.</w:t>
      </w:r>
    </w:p>
    <w:p w14:paraId="6FDEC559" w14:textId="77777777" w:rsidR="00D507E8" w:rsidRPr="00CD6A67" w:rsidRDefault="00D507E8" w:rsidP="00D507E8">
      <w:pPr>
        <w:pStyle w:val="Paragraphedeliste"/>
        <w:numPr>
          <w:ilvl w:val="0"/>
          <w:numId w:val="10"/>
        </w:numPr>
        <w:tabs>
          <w:tab w:val="left" w:pos="828"/>
        </w:tabs>
        <w:spacing w:before="240" w:after="160" w:line="240" w:lineRule="auto"/>
        <w:ind w:right="125"/>
        <w:contextualSpacing w:val="0"/>
        <w:jc w:val="both"/>
        <w:rPr>
          <w:rFonts w:ascii="Arial" w:hAnsi="Arial" w:cs="Arial"/>
          <w:noProof/>
          <w:lang w:val="fr-FR"/>
        </w:rPr>
      </w:pPr>
      <w:r w:rsidRPr="00CD6A67">
        <w:rPr>
          <w:rFonts w:ascii="Arial" w:hAnsi="Arial" w:cs="Arial"/>
          <w:noProof/>
          <w:lang w:val="fr-FR"/>
        </w:rPr>
        <w:t>Si nous sommes constitués sous la forme d’une association, nous nous engageons, afin de prévenir le risque de financement du terrorisme, à prendre les mesures recommandées par le ministère français de l’Europe et des Affaires étrangères dans son document « Terrorist Financing Risk : A Guide to Good Conduct for Associations », affiché sur son site Web</w:t>
      </w:r>
      <w:r w:rsidRPr="003475D7">
        <w:rPr>
          <w:rStyle w:val="Appelnotedebasdep"/>
          <w:rFonts w:ascii="Arial" w:hAnsi="Arial" w:cs="Arial"/>
          <w:noProof/>
        </w:rPr>
        <w:footnoteReference w:id="7"/>
      </w:r>
      <w:r w:rsidRPr="00CD6A67">
        <w:rPr>
          <w:rStyle w:val="Appelnotedebasdep"/>
          <w:rFonts w:ascii="Arial" w:hAnsi="Arial" w:cs="Arial"/>
          <w:lang w:val="fr-FR"/>
        </w:rPr>
        <w:t>.</w:t>
      </w:r>
    </w:p>
    <w:p w14:paraId="5045DF4B" w14:textId="77777777" w:rsidR="00D507E8" w:rsidRPr="00CD6A67" w:rsidRDefault="00D507E8" w:rsidP="00D507E8">
      <w:pPr>
        <w:pStyle w:val="Paragraphedeliste"/>
        <w:numPr>
          <w:ilvl w:val="0"/>
          <w:numId w:val="10"/>
        </w:numPr>
        <w:tabs>
          <w:tab w:val="left" w:pos="828"/>
        </w:tabs>
        <w:spacing w:before="240" w:after="160" w:line="240" w:lineRule="auto"/>
        <w:ind w:right="125"/>
        <w:contextualSpacing w:val="0"/>
        <w:jc w:val="both"/>
        <w:rPr>
          <w:rFonts w:ascii="Arial" w:hAnsi="Arial" w:cs="Arial"/>
          <w:noProof/>
          <w:lang w:val="fr-FR"/>
        </w:rPr>
      </w:pPr>
      <w:r w:rsidRPr="00CD6A67">
        <w:rPr>
          <w:rFonts w:ascii="Arial" w:hAnsi="Arial" w:cs="Arial"/>
          <w:noProof/>
          <w:lang w:val="fr-FR"/>
        </w:rPr>
        <w:t>Nous nous engageons à faire de notre mieux pour ne pas fournir directement ou indirectement un soutien financier ou toute autre ressource à toute personne ou entité qui commet, tente de commettre, préconise, facilite ou participe à des actes de terrorisme, ou a commis, tenté, préconisé, facilité ou participé à ces actes; en vertu du présent paragraphe, « acte de terrorisme » signifie : i) tout acte interdit par les conventions et protocoles des Nations Unies relatifs à la lutte contre le terrorisme</w:t>
      </w:r>
      <w:r w:rsidRPr="003475D7">
        <w:rPr>
          <w:rStyle w:val="Appelnotedebasdep"/>
          <w:rFonts w:ascii="Arial" w:hAnsi="Arial" w:cs="Arial"/>
          <w:noProof/>
        </w:rPr>
        <w:footnoteReference w:id="8"/>
      </w:r>
      <w:r w:rsidRPr="00CD6A67">
        <w:rPr>
          <w:rStyle w:val="Appelnotedebasdep"/>
          <w:rFonts w:ascii="Arial" w:hAnsi="Arial" w:cs="Arial"/>
          <w:lang w:val="fr-FR"/>
        </w:rPr>
        <w:t xml:space="preserve"> </w:t>
      </w:r>
      <w:r w:rsidRPr="00CD6A67">
        <w:rPr>
          <w:rFonts w:ascii="Arial" w:hAnsi="Arial" w:cs="Arial"/>
          <w:noProof/>
          <w:lang w:val="fr-FR"/>
        </w:rPr>
        <w:t xml:space="preserve">ou ii) toute infraction visée aux articles 3 à 10 de la directive (UE) 2017/541 du 15 mars 2017 sur la lutte contre le terrorisme; ou iii) tout autre acte visant à tuer ou à blesser gravement un civil ou toute autre personne qui n’est pas directement impliquée dans les hostilités dans une situation de conflit armé, lorsque, par sa nature ou son contexte, cet acte vise à intimider une population ou à obliger un </w:t>
      </w:r>
      <w:r w:rsidRPr="00CD6A67">
        <w:rPr>
          <w:rFonts w:ascii="Arial" w:hAnsi="Arial" w:cs="Arial"/>
          <w:noProof/>
          <w:lang w:val="fr-FR"/>
        </w:rPr>
        <w:lastRenderedPageBreak/>
        <w:t>gouvernement ou une organisation internationale à accomplir ou à s’abstenir d’accomplir un acte.</w:t>
      </w:r>
    </w:p>
    <w:p w14:paraId="239412BF" w14:textId="0E950E84" w:rsidR="00D507E8" w:rsidRPr="00CD6A67" w:rsidRDefault="00D507E8" w:rsidP="00D507E8">
      <w:pPr>
        <w:pStyle w:val="Paragraphedeliste"/>
        <w:widowControl/>
        <w:numPr>
          <w:ilvl w:val="0"/>
          <w:numId w:val="10"/>
        </w:numPr>
        <w:suppressAutoHyphens/>
        <w:overflowPunct w:val="0"/>
        <w:autoSpaceDE w:val="0"/>
        <w:autoSpaceDN w:val="0"/>
        <w:adjustRightInd w:val="0"/>
        <w:spacing w:after="142" w:line="240" w:lineRule="atLeast"/>
        <w:contextualSpacing w:val="0"/>
        <w:jc w:val="both"/>
        <w:textAlignment w:val="baseline"/>
        <w:rPr>
          <w:rFonts w:ascii="Arial" w:hAnsi="Arial" w:cs="Arial"/>
          <w:noProof/>
          <w:lang w:val="fr-FR"/>
        </w:rPr>
      </w:pPr>
      <w:r w:rsidRPr="00CD6A67">
        <w:rPr>
          <w:rFonts w:ascii="Arial" w:hAnsi="Arial" w:cs="Arial"/>
          <w:noProof/>
          <w:lang w:val="fr-FR"/>
        </w:rPr>
        <w:t>Nous nous engageons à communiquer sans délai au Lead de Livraison, qui informera AFD, le cas échéant, de tout changement de situation lors de la mise en œuvre du projet, y compris de toute suspicion relative aux situations problématiques, en ce qui concerne les points 2 à 13 ci-dessus, et nous prendrons toutes les mesures nécessaires pour remédier à un changement de circonstances d’une manière satisfaisante pour le responsable de la prestation, y compris en cessant d’utiliser la subvention versée par le responsable de la prestation pour financer tout ou partie du projet. Le responsable de la livraison se réserve le droit de vérifier que ces mesures sont appropriées et peut exiger que des mesures supplémentaires soient prises, le cas échéant.</w:t>
      </w:r>
    </w:p>
    <w:p w14:paraId="029FDC58" w14:textId="62DF6142" w:rsidR="00D507E8" w:rsidRPr="00CD6A67" w:rsidRDefault="00D507E8" w:rsidP="00D507E8">
      <w:pPr>
        <w:pStyle w:val="Paragraphedeliste"/>
        <w:widowControl/>
        <w:numPr>
          <w:ilvl w:val="0"/>
          <w:numId w:val="10"/>
        </w:numPr>
        <w:suppressAutoHyphens/>
        <w:overflowPunct w:val="0"/>
        <w:autoSpaceDE w:val="0"/>
        <w:autoSpaceDN w:val="0"/>
        <w:adjustRightInd w:val="0"/>
        <w:spacing w:after="142" w:line="240" w:lineRule="atLeast"/>
        <w:contextualSpacing w:val="0"/>
        <w:jc w:val="both"/>
        <w:textAlignment w:val="baseline"/>
        <w:rPr>
          <w:rFonts w:ascii="Arial" w:hAnsi="Arial" w:cs="Arial"/>
          <w:noProof/>
          <w:lang w:val="fr-FR"/>
        </w:rPr>
      </w:pPr>
      <w:r w:rsidRPr="00CD6A67">
        <w:rPr>
          <w:rFonts w:ascii="Arial" w:hAnsi="Arial" w:cs="Arial"/>
          <w:noProof/>
          <w:lang w:val="fr-FR"/>
        </w:rPr>
        <w:t>Nous-mêmes, les membres de notre consortium, nos fournisseurs, sous-traitants, consultants et sous-traitants, autorisons le Lead de livraison et/ou, le cas échéant, l’AFD procède à des enquêtes et notamment à l’examen des documents comptables et des documents relatifs à l’appel à projets et à l’exécution du projet et les soumet pour vérification aux auditeurs désignés par l’AFD le cas échéant.</w:t>
      </w:r>
    </w:p>
    <w:p w14:paraId="49D4BCDD" w14:textId="77777777" w:rsidR="00D507E8" w:rsidRPr="00CD6A67" w:rsidRDefault="00D507E8" w:rsidP="00D507E8">
      <w:pPr>
        <w:pStyle w:val="Paragraphedeliste"/>
        <w:contextualSpacing w:val="0"/>
        <w:rPr>
          <w:rFonts w:ascii="Arial" w:hAnsi="Arial" w:cs="Arial"/>
          <w:noProof/>
          <w:lang w:val="fr-FR"/>
        </w:rPr>
      </w:pPr>
    </w:p>
    <w:p w14:paraId="015E3A2A" w14:textId="6E61BCF3" w:rsidR="00D507E8" w:rsidRPr="003475D7" w:rsidRDefault="00D507E8" w:rsidP="00D507E8">
      <w:pPr>
        <w:tabs>
          <w:tab w:val="right" w:leader="underscore" w:pos="5103"/>
          <w:tab w:val="right" w:leader="underscore" w:pos="9072"/>
        </w:tabs>
        <w:rPr>
          <w:rFonts w:ascii="Arial" w:hAnsi="Arial" w:cs="Arial"/>
          <w:noProof/>
          <w:sz w:val="22"/>
          <w:szCs w:val="22"/>
        </w:rPr>
      </w:pPr>
      <w:r w:rsidRPr="003475D7">
        <w:rPr>
          <w:rFonts w:ascii="Arial" w:hAnsi="Arial" w:cs="Arial"/>
          <w:noProof/>
          <w:sz w:val="22"/>
          <w:szCs w:val="22"/>
        </w:rPr>
        <w:t xml:space="preserve">Nom : </w:t>
      </w:r>
      <w:r w:rsidRPr="003475D7">
        <w:rPr>
          <w:rFonts w:ascii="Arial" w:hAnsi="Arial" w:cs="Arial"/>
          <w:noProof/>
          <w:sz w:val="22"/>
          <w:szCs w:val="22"/>
        </w:rPr>
        <w:tab/>
      </w:r>
      <w:r w:rsidR="00581BFA">
        <w:rPr>
          <w:rFonts w:ascii="Arial" w:hAnsi="Arial" w:cs="Arial"/>
          <w:noProof/>
          <w:sz w:val="22"/>
          <w:szCs w:val="22"/>
        </w:rPr>
        <w:t>en tant que</w:t>
      </w:r>
      <w:r w:rsidRPr="003475D7">
        <w:rPr>
          <w:rFonts w:ascii="Arial" w:hAnsi="Arial" w:cs="Arial"/>
          <w:noProof/>
          <w:sz w:val="22"/>
          <w:szCs w:val="22"/>
        </w:rPr>
        <w:t xml:space="preserve">: </w:t>
      </w:r>
      <w:r w:rsidRPr="003475D7">
        <w:rPr>
          <w:rFonts w:ascii="Arial" w:hAnsi="Arial" w:cs="Arial"/>
          <w:noProof/>
          <w:sz w:val="22"/>
          <w:szCs w:val="22"/>
        </w:rPr>
        <w:tab/>
      </w:r>
    </w:p>
    <w:p w14:paraId="16EA1981" w14:textId="77777777" w:rsidR="00D507E8" w:rsidRPr="003475D7" w:rsidRDefault="00D507E8" w:rsidP="00D507E8">
      <w:pPr>
        <w:tabs>
          <w:tab w:val="right" w:leader="underscore" w:pos="9072"/>
        </w:tabs>
        <w:rPr>
          <w:rFonts w:ascii="Arial" w:hAnsi="Arial" w:cs="Arial"/>
          <w:noProof/>
          <w:sz w:val="22"/>
          <w:szCs w:val="22"/>
        </w:rPr>
      </w:pPr>
      <w:r w:rsidRPr="003475D7">
        <w:rPr>
          <w:rFonts w:ascii="Arial" w:hAnsi="Arial" w:cs="Arial"/>
          <w:noProof/>
          <w:sz w:val="22"/>
          <w:szCs w:val="22"/>
        </w:rPr>
        <w:t>Dûment autorisé à signer pour et au nom de :</w:t>
      </w:r>
      <w:r w:rsidRPr="003475D7">
        <w:rPr>
          <w:rFonts w:ascii="Arial" w:hAnsi="Arial" w:cs="Arial"/>
          <w:noProof/>
          <w:sz w:val="22"/>
          <w:szCs w:val="22"/>
        </w:rPr>
        <w:tab/>
      </w:r>
    </w:p>
    <w:p w14:paraId="2DE11ED7" w14:textId="77777777" w:rsidR="00D507E8" w:rsidRPr="003475D7" w:rsidRDefault="00D507E8" w:rsidP="00D507E8">
      <w:pPr>
        <w:tabs>
          <w:tab w:val="right" w:leader="underscore" w:pos="9072"/>
        </w:tabs>
        <w:rPr>
          <w:rFonts w:ascii="Arial" w:hAnsi="Arial" w:cs="Arial"/>
          <w:sz w:val="22"/>
          <w:szCs w:val="22"/>
        </w:rPr>
      </w:pPr>
      <w:r w:rsidRPr="003475D7">
        <w:rPr>
          <w:rFonts w:ascii="Arial" w:hAnsi="Arial" w:cs="Arial"/>
          <w:noProof/>
          <w:sz w:val="22"/>
          <w:szCs w:val="22"/>
        </w:rPr>
        <w:t>Signature :</w:t>
      </w:r>
      <w:r w:rsidRPr="003475D7">
        <w:rPr>
          <w:rFonts w:ascii="Arial" w:hAnsi="Arial" w:cs="Arial"/>
          <w:noProof/>
          <w:sz w:val="22"/>
          <w:szCs w:val="22"/>
        </w:rPr>
        <w:tab/>
      </w:r>
    </w:p>
    <w:p w14:paraId="3068ED32" w14:textId="77777777" w:rsidR="00D507E8" w:rsidRPr="00B17B93" w:rsidRDefault="00D507E8" w:rsidP="00D507E8">
      <w:pPr>
        <w:pBdr>
          <w:bottom w:val="single" w:sz="4" w:space="1" w:color="auto"/>
        </w:pBdr>
        <w:spacing w:before="120" w:after="120"/>
        <w:rPr>
          <w:rFonts w:ascii="Arial" w:eastAsiaTheme="minorHAnsi" w:hAnsi="Arial" w:cs="Arial"/>
          <w:sz w:val="22"/>
          <w:szCs w:val="22"/>
          <w:lang w:eastAsia="en-US"/>
        </w:rPr>
      </w:pPr>
      <w:r w:rsidRPr="003475D7">
        <w:rPr>
          <w:rFonts w:ascii="Arial" w:hAnsi="Arial" w:cs="Arial"/>
          <w:noProof/>
          <w:sz w:val="22"/>
          <w:szCs w:val="22"/>
        </w:rPr>
        <w:t xml:space="preserve">En date de : </w:t>
      </w:r>
      <w:r w:rsidRPr="003475D7">
        <w:rPr>
          <w:rFonts w:ascii="Arial" w:hAnsi="Arial" w:cs="Arial"/>
          <w:noProof/>
          <w:sz w:val="22"/>
          <w:szCs w:val="22"/>
        </w:rPr>
        <w:tab/>
      </w:r>
    </w:p>
    <w:p w14:paraId="0469C802" w14:textId="77777777" w:rsidR="00CA2ED1" w:rsidRPr="00B17B93" w:rsidRDefault="00CA2ED1" w:rsidP="00CF631F">
      <w:pPr>
        <w:pStyle w:val="ANNEXE"/>
        <w:rPr>
          <w:rFonts w:ascii="Arial" w:hAnsi="Arial" w:cs="Arial"/>
          <w:noProof/>
          <w:sz w:val="22"/>
          <w:szCs w:val="22"/>
        </w:rPr>
      </w:pPr>
    </w:p>
    <w:bookmarkEnd w:id="1"/>
    <w:p w14:paraId="642EEC89" w14:textId="77777777" w:rsidR="00782B9E" w:rsidRPr="00B17B93" w:rsidRDefault="00782B9E" w:rsidP="00782B9E">
      <w:pPr>
        <w:suppressAutoHyphens w:val="0"/>
        <w:rPr>
          <w:rFonts w:ascii="Arial" w:hAnsi="Arial" w:cs="Arial"/>
          <w:i/>
          <w:sz w:val="22"/>
          <w:szCs w:val="22"/>
        </w:rPr>
      </w:pPr>
    </w:p>
    <w:p w14:paraId="77352B8B" w14:textId="77777777" w:rsidR="00782B9E" w:rsidRPr="00B17B93" w:rsidRDefault="00782B9E" w:rsidP="00782B9E">
      <w:pPr>
        <w:suppressAutoHyphens w:val="0"/>
        <w:jc w:val="both"/>
        <w:rPr>
          <w:rFonts w:ascii="Arial" w:eastAsia="Calibri" w:hAnsi="Arial" w:cs="Arial"/>
          <w:sz w:val="22"/>
          <w:szCs w:val="22"/>
          <w:lang w:eastAsia="en-US"/>
        </w:rPr>
      </w:pPr>
    </w:p>
    <w:bookmarkEnd w:id="2"/>
    <w:p w14:paraId="4DD4634A" w14:textId="0347E825" w:rsidR="00782B9E" w:rsidRDefault="00782B9E" w:rsidP="00782B9E">
      <w:pPr>
        <w:suppressAutoHyphens w:val="0"/>
        <w:spacing w:after="200" w:line="276" w:lineRule="auto"/>
        <w:rPr>
          <w:rFonts w:ascii="Arial" w:eastAsiaTheme="minorHAnsi" w:hAnsi="Arial" w:cs="Arial"/>
          <w:sz w:val="22"/>
          <w:szCs w:val="22"/>
          <w:lang w:eastAsia="en-US"/>
        </w:rPr>
      </w:pPr>
    </w:p>
    <w:p w14:paraId="09A54A18" w14:textId="77777777" w:rsidR="006A2D52" w:rsidRPr="00692AD6" w:rsidRDefault="006A2D52" w:rsidP="00F9754C">
      <w:pPr>
        <w:suppressAutoHyphens w:val="0"/>
        <w:spacing w:after="200" w:line="276" w:lineRule="auto"/>
        <w:jc w:val="both"/>
        <w:rPr>
          <w:rFonts w:ascii="Arial" w:eastAsia="Calibri" w:hAnsi="Arial" w:cs="Arial"/>
          <w:noProof/>
          <w:sz w:val="22"/>
          <w:szCs w:val="22"/>
          <w:lang w:val="fr-FR" w:eastAsia="en-US"/>
        </w:rPr>
      </w:pPr>
    </w:p>
    <w:p w14:paraId="02C4DF93" w14:textId="53DD7F9D" w:rsidR="00F9754C" w:rsidRPr="00F9754C" w:rsidRDefault="00F9754C" w:rsidP="00F9754C">
      <w:pPr>
        <w:suppressAutoHyphens w:val="0"/>
        <w:spacing w:after="200" w:line="276" w:lineRule="auto"/>
        <w:jc w:val="both"/>
        <w:rPr>
          <w:rFonts w:ascii="Arial" w:eastAsiaTheme="minorHAnsi" w:hAnsi="Arial" w:cs="Arial"/>
          <w:b/>
          <w:sz w:val="22"/>
          <w:szCs w:val="22"/>
          <w:lang w:val="fr-FR" w:eastAsia="en-US"/>
        </w:rPr>
      </w:pPr>
      <w:r w:rsidRPr="00F9754C">
        <w:rPr>
          <w:rFonts w:ascii="Arial" w:eastAsiaTheme="minorHAnsi" w:hAnsi="Arial" w:cs="Arial"/>
          <w:b/>
          <w:sz w:val="22"/>
          <w:szCs w:val="22"/>
          <w:lang w:val="fr-FR" w:eastAsia="en-US"/>
        </w:rPr>
        <w:t>Signature</w:t>
      </w:r>
      <w:r w:rsidR="000D4CA1">
        <w:rPr>
          <w:rFonts w:ascii="Arial" w:eastAsiaTheme="minorHAnsi" w:hAnsi="Arial" w:cs="Arial"/>
          <w:b/>
          <w:sz w:val="22"/>
          <w:szCs w:val="22"/>
          <w:lang w:val="fr-FR" w:eastAsia="en-US"/>
        </w:rPr>
        <w:t xml:space="preserve"> de la présente annexe</w:t>
      </w:r>
    </w:p>
    <w:p w14:paraId="55C1C8BE" w14:textId="5BD3DC7F" w:rsidR="00F9754C" w:rsidRPr="00F9754C" w:rsidRDefault="00F9754C" w:rsidP="00F9754C">
      <w:pPr>
        <w:suppressAutoHyphens w:val="0"/>
        <w:spacing w:after="200" w:line="276" w:lineRule="auto"/>
        <w:jc w:val="both"/>
        <w:rPr>
          <w:rFonts w:ascii="Arial" w:eastAsiaTheme="minorHAnsi" w:hAnsi="Arial" w:cs="Arial"/>
          <w:sz w:val="22"/>
          <w:szCs w:val="22"/>
          <w:u w:val="single"/>
          <w:lang w:val="fr-FR" w:eastAsia="en-US"/>
        </w:rPr>
      </w:pPr>
    </w:p>
    <w:tbl>
      <w:tblPr>
        <w:tblW w:w="9180" w:type="dxa"/>
        <w:tblLayout w:type="fixed"/>
        <w:tblCellMar>
          <w:left w:w="10" w:type="dxa"/>
          <w:right w:w="10" w:type="dxa"/>
        </w:tblCellMar>
        <w:tblLook w:val="0000" w:firstRow="0" w:lastRow="0" w:firstColumn="0" w:lastColumn="0" w:noHBand="0" w:noVBand="0"/>
      </w:tblPr>
      <w:tblGrid>
        <w:gridCol w:w="3369"/>
        <w:gridCol w:w="3543"/>
        <w:gridCol w:w="2268"/>
      </w:tblGrid>
      <w:tr w:rsidR="00F9754C" w:rsidRPr="00F9754C" w14:paraId="2F880DFD" w14:textId="77777777" w:rsidTr="0070271B">
        <w:tc>
          <w:tcPr>
            <w:tcW w:w="3369" w:type="dxa"/>
            <w:shd w:val="clear" w:color="auto" w:fill="auto"/>
            <w:tcMar>
              <w:top w:w="0" w:type="dxa"/>
              <w:left w:w="108" w:type="dxa"/>
              <w:bottom w:w="0" w:type="dxa"/>
              <w:right w:w="108" w:type="dxa"/>
            </w:tcMar>
            <w:vAlign w:val="center"/>
          </w:tcPr>
          <w:p w14:paraId="063EFFAA" w14:textId="77777777" w:rsidR="00F9754C" w:rsidRPr="00F9754C" w:rsidRDefault="00F9754C" w:rsidP="00F9754C">
            <w:pPr>
              <w:suppressAutoHyphens w:val="0"/>
              <w:spacing w:after="200" w:line="276" w:lineRule="auto"/>
              <w:jc w:val="both"/>
              <w:rPr>
                <w:rFonts w:ascii="Arial" w:eastAsiaTheme="minorHAnsi" w:hAnsi="Arial" w:cs="Arial"/>
                <w:sz w:val="22"/>
                <w:szCs w:val="22"/>
                <w:lang w:val="fr-FR" w:eastAsia="en-US"/>
              </w:rPr>
            </w:pPr>
            <w:r w:rsidRPr="00F9754C">
              <w:rPr>
                <w:rFonts w:ascii="Arial" w:eastAsiaTheme="minorHAnsi" w:hAnsi="Arial" w:cs="Arial"/>
                <w:sz w:val="22"/>
                <w:szCs w:val="22"/>
                <w:lang w:val="fr-FR" w:eastAsia="en-US"/>
              </w:rPr>
              <w:t>Nom, prénom et qualité</w:t>
            </w:r>
          </w:p>
          <w:p w14:paraId="39E2D0AF" w14:textId="77777777" w:rsidR="00F9754C" w:rsidRPr="00F9754C" w:rsidRDefault="00F9754C" w:rsidP="00F9754C">
            <w:pPr>
              <w:suppressAutoHyphens w:val="0"/>
              <w:spacing w:after="200" w:line="276" w:lineRule="auto"/>
              <w:jc w:val="both"/>
              <w:rPr>
                <w:rFonts w:ascii="Arial" w:eastAsiaTheme="minorHAnsi" w:hAnsi="Arial" w:cs="Arial"/>
                <w:sz w:val="22"/>
                <w:szCs w:val="22"/>
                <w:lang w:val="fr-FR" w:eastAsia="en-US"/>
              </w:rPr>
            </w:pPr>
            <w:proofErr w:type="gramStart"/>
            <w:r w:rsidRPr="00F9754C">
              <w:rPr>
                <w:rFonts w:ascii="Arial" w:eastAsiaTheme="minorHAnsi" w:hAnsi="Arial" w:cs="Arial"/>
                <w:sz w:val="22"/>
                <w:szCs w:val="22"/>
                <w:lang w:val="fr-FR" w:eastAsia="en-US"/>
              </w:rPr>
              <w:t>du</w:t>
            </w:r>
            <w:proofErr w:type="gramEnd"/>
            <w:r w:rsidRPr="00F9754C">
              <w:rPr>
                <w:rFonts w:ascii="Arial" w:eastAsiaTheme="minorHAnsi" w:hAnsi="Arial" w:cs="Arial"/>
                <w:sz w:val="22"/>
                <w:szCs w:val="22"/>
                <w:lang w:val="fr-FR" w:eastAsia="en-US"/>
              </w:rPr>
              <w:t xml:space="preserve"> signataire (*)</w:t>
            </w:r>
          </w:p>
        </w:tc>
        <w:tc>
          <w:tcPr>
            <w:tcW w:w="3543" w:type="dxa"/>
            <w:shd w:val="clear" w:color="auto" w:fill="auto"/>
            <w:tcMar>
              <w:top w:w="0" w:type="dxa"/>
              <w:left w:w="108" w:type="dxa"/>
              <w:bottom w:w="0" w:type="dxa"/>
              <w:right w:w="108" w:type="dxa"/>
            </w:tcMar>
            <w:vAlign w:val="center"/>
          </w:tcPr>
          <w:p w14:paraId="4D6C9EB1" w14:textId="77777777" w:rsidR="00F9754C" w:rsidRPr="00F9754C" w:rsidRDefault="00F9754C" w:rsidP="00F9754C">
            <w:pPr>
              <w:suppressAutoHyphens w:val="0"/>
              <w:spacing w:after="200" w:line="276" w:lineRule="auto"/>
              <w:jc w:val="both"/>
              <w:rPr>
                <w:rFonts w:ascii="Arial" w:eastAsiaTheme="minorHAnsi" w:hAnsi="Arial" w:cs="Arial"/>
                <w:sz w:val="22"/>
                <w:szCs w:val="22"/>
                <w:lang w:val="fr-FR" w:eastAsia="en-US"/>
              </w:rPr>
            </w:pPr>
            <w:r w:rsidRPr="00F9754C">
              <w:rPr>
                <w:rFonts w:ascii="Arial" w:eastAsiaTheme="minorHAnsi" w:hAnsi="Arial" w:cs="Arial"/>
                <w:sz w:val="22"/>
                <w:szCs w:val="22"/>
                <w:lang w:val="fr-FR" w:eastAsia="en-US"/>
              </w:rPr>
              <w:t>Lieu et date de signature</w:t>
            </w:r>
          </w:p>
        </w:tc>
        <w:tc>
          <w:tcPr>
            <w:tcW w:w="2268" w:type="dxa"/>
            <w:shd w:val="clear" w:color="auto" w:fill="auto"/>
            <w:tcMar>
              <w:top w:w="0" w:type="dxa"/>
              <w:left w:w="108" w:type="dxa"/>
              <w:bottom w:w="0" w:type="dxa"/>
              <w:right w:w="108" w:type="dxa"/>
            </w:tcMar>
            <w:vAlign w:val="center"/>
          </w:tcPr>
          <w:p w14:paraId="5B10D353" w14:textId="77777777" w:rsidR="00F9754C" w:rsidRPr="00F9754C" w:rsidRDefault="00F9754C" w:rsidP="00F9754C">
            <w:pPr>
              <w:suppressAutoHyphens w:val="0"/>
              <w:spacing w:after="200" w:line="276" w:lineRule="auto"/>
              <w:jc w:val="both"/>
              <w:rPr>
                <w:rFonts w:ascii="Arial" w:eastAsiaTheme="minorHAnsi" w:hAnsi="Arial" w:cs="Arial"/>
                <w:sz w:val="22"/>
                <w:szCs w:val="22"/>
                <w:lang w:val="fr-FR" w:eastAsia="en-US"/>
              </w:rPr>
            </w:pPr>
            <w:r w:rsidRPr="00F9754C">
              <w:rPr>
                <w:rFonts w:ascii="Arial" w:eastAsiaTheme="minorHAnsi" w:hAnsi="Arial" w:cs="Arial"/>
                <w:sz w:val="22"/>
                <w:szCs w:val="22"/>
                <w:lang w:val="fr-FR" w:eastAsia="en-US"/>
              </w:rPr>
              <w:t>Signature</w:t>
            </w:r>
          </w:p>
        </w:tc>
      </w:tr>
    </w:tbl>
    <w:p w14:paraId="57203269" w14:textId="70E54BB4" w:rsidR="005037A5" w:rsidRDefault="005037A5" w:rsidP="005037A5">
      <w:pPr>
        <w:suppressAutoHyphens w:val="0"/>
        <w:spacing w:after="200" w:line="276" w:lineRule="auto"/>
        <w:jc w:val="both"/>
        <w:rPr>
          <w:rFonts w:ascii="Arial" w:eastAsiaTheme="minorHAnsi" w:hAnsi="Arial" w:cs="Arial"/>
          <w:sz w:val="22"/>
          <w:szCs w:val="22"/>
          <w:lang w:eastAsia="en-US"/>
        </w:rPr>
      </w:pPr>
    </w:p>
    <w:p w14:paraId="77E2AC44" w14:textId="15527DB5" w:rsidR="005037A5" w:rsidRPr="00B17B93" w:rsidRDefault="005037A5" w:rsidP="00782B9E">
      <w:pPr>
        <w:suppressAutoHyphens w:val="0"/>
        <w:spacing w:after="200" w:line="276" w:lineRule="auto"/>
        <w:rPr>
          <w:rFonts w:ascii="Arial" w:eastAsiaTheme="minorHAnsi" w:hAnsi="Arial" w:cs="Arial"/>
          <w:sz w:val="22"/>
          <w:szCs w:val="22"/>
          <w:lang w:eastAsia="en-US"/>
        </w:rPr>
      </w:pPr>
    </w:p>
    <w:sectPr w:rsidR="005037A5" w:rsidRPr="00B17B9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4C91D" w14:textId="77777777" w:rsidR="00B74754" w:rsidRDefault="00B74754" w:rsidP="00CF631F">
      <w:r>
        <w:separator/>
      </w:r>
    </w:p>
  </w:endnote>
  <w:endnote w:type="continuationSeparator" w:id="0">
    <w:p w14:paraId="5C056355" w14:textId="77777777" w:rsidR="00B74754" w:rsidRDefault="00B74754" w:rsidP="00CF631F">
      <w:r>
        <w:continuationSeparator/>
      </w:r>
    </w:p>
  </w:endnote>
  <w:endnote w:type="continuationNotice" w:id="1">
    <w:p w14:paraId="59796173" w14:textId="77777777" w:rsidR="00B74754" w:rsidRDefault="00B747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ITC Avant Garde Std Bk">
    <w:altName w:val="Calibri"/>
    <w:charset w:val="00"/>
    <w:family w:val="swiss"/>
    <w:pitch w:val="variable"/>
  </w:font>
  <w:font w:name="Times New Roman Bold">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Arial Gras">
    <w:altName w:val="Arial"/>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82731" w14:textId="77777777" w:rsidR="00757FCE" w:rsidRPr="002250CB" w:rsidRDefault="00757FCE" w:rsidP="002250CB">
    <w:pPr>
      <w:suppressAutoHyphens w:val="0"/>
      <w:rPr>
        <w:lang w:eastAsia="fr-FR"/>
      </w:rPr>
    </w:pPr>
  </w:p>
  <w:p w14:paraId="63B448A2" w14:textId="669360E0" w:rsidR="00757FCE" w:rsidRPr="002250CB" w:rsidRDefault="00757FCE" w:rsidP="002250CB">
    <w:pPr>
      <w:framePr w:wrap="around" w:vAnchor="text" w:hAnchor="margin" w:xAlign="right" w:y="1"/>
      <w:tabs>
        <w:tab w:val="center" w:pos="4536"/>
        <w:tab w:val="right" w:pos="9072"/>
      </w:tabs>
      <w:suppressAutoHyphens w:val="0"/>
      <w:rPr>
        <w:lang w:eastAsia="fr-FR"/>
      </w:rPr>
    </w:pPr>
    <w:r w:rsidRPr="002250CB">
      <w:rPr>
        <w:lang w:eastAsia="fr-FR"/>
      </w:rPr>
      <w:fldChar w:fldCharType="begin"/>
    </w:r>
    <w:r w:rsidRPr="002250CB">
      <w:rPr>
        <w:lang w:eastAsia="fr-FR"/>
      </w:rPr>
      <w:instrText xml:space="preserve">PAGE  </w:instrText>
    </w:r>
    <w:r w:rsidRPr="002250CB">
      <w:rPr>
        <w:lang w:eastAsia="fr-FR"/>
      </w:rPr>
      <w:fldChar w:fldCharType="separate"/>
    </w:r>
    <w:r w:rsidR="006A2D52">
      <w:rPr>
        <w:noProof/>
        <w:lang w:eastAsia="fr-FR"/>
      </w:rPr>
      <w:t>10</w:t>
    </w:r>
    <w:r w:rsidRPr="002250CB">
      <w:rPr>
        <w:lang w:eastAsia="fr-FR"/>
      </w:rPr>
      <w:fldChar w:fldCharType="end"/>
    </w:r>
  </w:p>
  <w:p w14:paraId="1D0FFB83" w14:textId="77777777" w:rsidR="00757FCE" w:rsidRDefault="00757FC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19A56" w14:textId="77777777" w:rsidR="00B74754" w:rsidRDefault="00B74754" w:rsidP="00CF631F">
      <w:r>
        <w:separator/>
      </w:r>
    </w:p>
  </w:footnote>
  <w:footnote w:type="continuationSeparator" w:id="0">
    <w:p w14:paraId="6BF109B9" w14:textId="77777777" w:rsidR="00B74754" w:rsidRDefault="00B74754" w:rsidP="00CF631F">
      <w:r>
        <w:continuationSeparator/>
      </w:r>
    </w:p>
  </w:footnote>
  <w:footnote w:type="continuationNotice" w:id="1">
    <w:p w14:paraId="6FC9EDE3" w14:textId="77777777" w:rsidR="00B74754" w:rsidRDefault="00B74754"/>
  </w:footnote>
  <w:footnote w:id="2">
    <w:p w14:paraId="3E628892" w14:textId="092EEC80" w:rsidR="00757FCE" w:rsidRPr="003475D7" w:rsidRDefault="00757FCE" w:rsidP="00D507E8">
      <w:pPr>
        <w:pStyle w:val="Notedebasdepage"/>
        <w:tabs>
          <w:tab w:val="left" w:pos="284"/>
        </w:tabs>
        <w:ind w:left="284" w:hanging="284"/>
      </w:pPr>
      <w:r w:rsidRPr="008D0CA3">
        <w:rPr>
          <w:rStyle w:val="Appelnotedebasdep"/>
        </w:rPr>
        <w:footnoteRef/>
      </w:r>
      <w:r w:rsidRPr="003475D7">
        <w:t xml:space="preserve"> </w:t>
      </w:r>
      <w:r w:rsidRPr="003475D7">
        <w:tab/>
        <w:t>En cas de consortium, entrez le nom du groupe</w:t>
      </w:r>
    </w:p>
  </w:footnote>
  <w:footnote w:id="3">
    <w:p w14:paraId="651E2E31" w14:textId="68FB2724" w:rsidR="00757FCE" w:rsidRDefault="00757FCE" w:rsidP="00D507E8">
      <w:pPr>
        <w:pStyle w:val="Notedebasdepage"/>
      </w:pPr>
      <w:r w:rsidRPr="008D0CA3">
        <w:rPr>
          <w:rStyle w:val="Appelnotedebasdep"/>
        </w:rPr>
        <w:footnoteRef/>
      </w:r>
      <w:r w:rsidRPr="003475D7">
        <w:t xml:space="preserve"> La personne qui signe cet engagement au nom du consortium lui attribue l’autorité conférée par chaque membre concerné du consortium.</w:t>
      </w:r>
    </w:p>
  </w:footnote>
  <w:footnote w:id="4">
    <w:p w14:paraId="51DEEFE2" w14:textId="18522712" w:rsidR="00757FCE" w:rsidRPr="00CD6A67" w:rsidRDefault="00757FCE" w:rsidP="60AD3036">
      <w:pPr>
        <w:rPr>
          <w:rFonts w:ascii="Arial" w:hAnsi="Arial" w:cs="Arial"/>
          <w:sz w:val="20"/>
          <w:szCs w:val="20"/>
          <w:lang w:val="fr-FR"/>
        </w:rPr>
      </w:pPr>
      <w:r w:rsidRPr="60AD3036">
        <w:rPr>
          <w:rStyle w:val="Appelnotedebasdep"/>
          <w:rFonts w:ascii="Arial" w:hAnsi="Arial" w:cs="Arial"/>
          <w:sz w:val="20"/>
          <w:szCs w:val="20"/>
          <w:lang w:val="en-US"/>
        </w:rPr>
        <w:footnoteRef/>
      </w:r>
      <w:r w:rsidR="60AD3036" w:rsidRPr="00CD6A67">
        <w:rPr>
          <w:rFonts w:ascii="Arial" w:hAnsi="Arial" w:cs="Arial"/>
          <w:sz w:val="20"/>
          <w:szCs w:val="20"/>
          <w:lang w:val="fr-FR"/>
        </w:rPr>
        <w:t xml:space="preserve"> Pour information, le responsable de la livraison indique les références suivantes : Pour les listes tenues par les Nations Unies, le site Web suivant peut être consulté : https://www. un.org/sc/</w:t>
      </w:r>
      <w:proofErr w:type="spellStart"/>
      <w:r w:rsidR="60AD3036" w:rsidRPr="00CD6A67">
        <w:rPr>
          <w:rFonts w:ascii="Arial" w:hAnsi="Arial" w:cs="Arial"/>
          <w:sz w:val="20"/>
          <w:szCs w:val="20"/>
          <w:lang w:val="fr-FR"/>
        </w:rPr>
        <w:t>suborg</w:t>
      </w:r>
      <w:proofErr w:type="spellEnd"/>
      <w:r w:rsidR="60AD3036" w:rsidRPr="00CD6A67">
        <w:rPr>
          <w:rFonts w:ascii="Arial" w:hAnsi="Arial" w:cs="Arial"/>
          <w:sz w:val="20"/>
          <w:szCs w:val="20"/>
          <w:lang w:val="fr-FR"/>
        </w:rPr>
        <w:t>/</w:t>
      </w:r>
      <w:proofErr w:type="spellStart"/>
      <w:r w:rsidR="60AD3036" w:rsidRPr="00CD6A67">
        <w:rPr>
          <w:rFonts w:ascii="Arial" w:hAnsi="Arial" w:cs="Arial"/>
          <w:sz w:val="20"/>
          <w:szCs w:val="20"/>
          <w:lang w:val="fr-FR"/>
        </w:rPr>
        <w:t>frlsanctions</w:t>
      </w:r>
      <w:proofErr w:type="spellEnd"/>
      <w:r w:rsidR="60AD3036" w:rsidRPr="00CD6A67">
        <w:rPr>
          <w:rFonts w:ascii="Arial" w:hAnsi="Arial" w:cs="Arial"/>
          <w:sz w:val="20"/>
          <w:szCs w:val="20"/>
          <w:lang w:val="fr-FR"/>
        </w:rPr>
        <w:t>/un-sc-</w:t>
      </w:r>
      <w:proofErr w:type="spellStart"/>
      <w:r w:rsidR="60AD3036" w:rsidRPr="00CD6A67">
        <w:rPr>
          <w:rFonts w:ascii="Arial" w:hAnsi="Arial" w:cs="Arial"/>
          <w:sz w:val="20"/>
          <w:szCs w:val="20"/>
          <w:lang w:val="fr-FR"/>
        </w:rPr>
        <w:t>consolidated</w:t>
      </w:r>
      <w:proofErr w:type="spellEnd"/>
      <w:r w:rsidR="60AD3036" w:rsidRPr="00CD6A67">
        <w:rPr>
          <w:rFonts w:ascii="Arial" w:hAnsi="Arial" w:cs="Arial"/>
          <w:sz w:val="20"/>
          <w:szCs w:val="20"/>
          <w:lang w:val="fr-FR"/>
        </w:rPr>
        <w:t>-</w:t>
      </w:r>
      <w:proofErr w:type="spellStart"/>
      <w:r w:rsidR="60AD3036" w:rsidRPr="00CD6A67">
        <w:rPr>
          <w:rFonts w:ascii="Arial" w:hAnsi="Arial" w:cs="Arial"/>
          <w:sz w:val="20"/>
          <w:szCs w:val="20"/>
          <w:lang w:val="fr-FR"/>
        </w:rPr>
        <w:t>list</w:t>
      </w:r>
      <w:proofErr w:type="spellEnd"/>
    </w:p>
    <w:p w14:paraId="70A58205" w14:textId="77777777" w:rsidR="00757FCE" w:rsidRPr="00B70ED7" w:rsidRDefault="00757FCE">
      <w:pPr>
        <w:rPr>
          <w:rFonts w:ascii="Arial" w:hAnsi="Arial" w:cs="Arial"/>
          <w:sz w:val="20"/>
          <w:szCs w:val="20"/>
          <w:lang w:val="fr-FR"/>
        </w:rPr>
      </w:pPr>
      <w:r w:rsidRPr="003475D7">
        <w:rPr>
          <w:rFonts w:ascii="Arial" w:hAnsi="Arial" w:cs="Arial"/>
          <w:sz w:val="20"/>
          <w:szCs w:val="20"/>
        </w:rPr>
        <w:t xml:space="preserve">Pour les listes gérées par l’Union européenne, le site web suivant peut être consulté : https://www. </w:t>
      </w:r>
      <w:proofErr w:type="spellStart"/>
      <w:proofErr w:type="gramStart"/>
      <w:r w:rsidRPr="003475D7">
        <w:rPr>
          <w:rFonts w:ascii="Arial" w:hAnsi="Arial" w:cs="Arial"/>
          <w:sz w:val="20"/>
          <w:szCs w:val="20"/>
        </w:rPr>
        <w:t>sanctionsmap</w:t>
      </w:r>
      <w:proofErr w:type="spellEnd"/>
      <w:proofErr w:type="gramEnd"/>
      <w:r w:rsidRPr="003475D7">
        <w:rPr>
          <w:rFonts w:ascii="Arial" w:hAnsi="Arial" w:cs="Arial"/>
          <w:sz w:val="20"/>
          <w:szCs w:val="20"/>
        </w:rPr>
        <w:t>. Eu ou</w:t>
      </w:r>
      <w:hyperlink r:id="rId1" w:history="1">
        <w:r w:rsidRPr="00B70ED7">
          <w:rPr>
            <w:rFonts w:ascii="Arial" w:hAnsi="Arial" w:cs="Arial"/>
            <w:sz w:val="20"/>
            <w:szCs w:val="20"/>
            <w:lang w:val="fr-FR"/>
          </w:rPr>
          <w:t xml:space="preserve"> https://eeas.europa.eu/headquarters/headquarters-homepage/8442/consolidated-list-sanctions_fr</w:t>
        </w:r>
      </w:hyperlink>
    </w:p>
    <w:p w14:paraId="187A009D" w14:textId="77777777" w:rsidR="00757FCE" w:rsidRPr="003475D7" w:rsidRDefault="00757FCE">
      <w:pPr>
        <w:rPr>
          <w:rFonts w:ascii="Arial" w:hAnsi="Arial" w:cs="Arial"/>
          <w:sz w:val="20"/>
          <w:szCs w:val="20"/>
        </w:rPr>
      </w:pPr>
      <w:r w:rsidRPr="003475D7">
        <w:rPr>
          <w:rFonts w:ascii="Arial" w:hAnsi="Arial" w:cs="Arial"/>
          <w:sz w:val="20"/>
          <w:szCs w:val="20"/>
        </w:rPr>
        <w:t>Pour les listes tenues par la France, le site suivant peut être consulté :</w:t>
      </w:r>
      <w:hyperlink r:id="rId2" w:history="1">
        <w:r w:rsidRPr="003475D7">
          <w:rPr>
            <w:rFonts w:ascii="Arial" w:hAnsi="Arial" w:cs="Arial"/>
            <w:sz w:val="20"/>
            <w:szCs w:val="20"/>
          </w:rPr>
          <w:t xml:space="preserve"> https://www.tresor.economie.gouv.fr/services-aux-entreprises/sanctions-economiques/dispositif-national-de-gel-des-avoirs</w:t>
        </w:r>
      </w:hyperlink>
    </w:p>
  </w:footnote>
  <w:footnote w:id="5">
    <w:p w14:paraId="1B76582F" w14:textId="77777777" w:rsidR="00757FCE" w:rsidRPr="003475D7" w:rsidRDefault="00757FCE" w:rsidP="003475D7">
      <w:pPr>
        <w:pStyle w:val="Notedebasdepage"/>
        <w:jc w:val="left"/>
        <w:rPr>
          <w:rFonts w:cs="Arial"/>
        </w:rPr>
      </w:pPr>
      <w:r w:rsidRPr="003475D7">
        <w:rPr>
          <w:rStyle w:val="Appelnotedebasdep"/>
          <w:rFonts w:cs="Arial"/>
        </w:rPr>
        <w:footnoteRef/>
      </w:r>
      <w:r w:rsidRPr="003475D7">
        <w:rPr>
          <w:rFonts w:cs="Arial"/>
        </w:rPr>
        <w:t xml:space="preserve"> À titre d’information seulement :</w:t>
      </w:r>
      <w:hyperlink r:id="rId3" w:history="1">
        <w:r w:rsidRPr="003475D7">
          <w:rPr>
            <w:rStyle w:val="Lienhypertexte"/>
            <w:rFonts w:cs="Arial"/>
          </w:rPr>
          <w:t xml:space="preserve"> https://www.afd.fr/fr/ressources/lutte-contre-la-corruption-politique-generale-du-groupe-afd-2020</w:t>
        </w:r>
      </w:hyperlink>
      <w:r w:rsidRPr="003475D7">
        <w:rPr>
          <w:rFonts w:cs="Arial"/>
        </w:rPr>
        <w:br/>
        <w:t>(le lien est susceptible de changer sur le site Web de l’AFD)</w:t>
      </w:r>
    </w:p>
  </w:footnote>
  <w:footnote w:id="6">
    <w:p w14:paraId="2621D20D" w14:textId="77777777" w:rsidR="00757FCE" w:rsidRPr="004971B0" w:rsidRDefault="00757FCE" w:rsidP="003475D7">
      <w:pPr>
        <w:pStyle w:val="Notedebasdepage"/>
        <w:jc w:val="left"/>
        <w:rPr>
          <w:rFonts w:asciiTheme="minorHAnsi" w:hAnsiTheme="minorHAnsi" w:cstheme="minorHAnsi"/>
        </w:rPr>
      </w:pPr>
      <w:r w:rsidRPr="003475D7">
        <w:rPr>
          <w:rStyle w:val="Appelnotedebasdep"/>
          <w:rFonts w:cs="Arial"/>
        </w:rPr>
        <w:footnoteRef/>
      </w:r>
      <w:r w:rsidRPr="003475D7">
        <w:rPr>
          <w:rFonts w:cs="Arial"/>
        </w:rPr>
        <w:t xml:space="preserve"> </w:t>
      </w:r>
      <w:r w:rsidRPr="003475D7">
        <w:rPr>
          <w:rFonts w:cs="Arial"/>
          <w:noProof/>
        </w:rPr>
        <w:t>http://www.fatf-gafi.org/media/fatf/documents/recommendations/Recommandations_GAFI.pdf</w:t>
      </w:r>
    </w:p>
  </w:footnote>
  <w:footnote w:id="7">
    <w:p w14:paraId="7A84016E" w14:textId="1A9C60C3" w:rsidR="00757FCE" w:rsidRPr="003475D7" w:rsidRDefault="00757FCE" w:rsidP="003475D7">
      <w:pPr>
        <w:pStyle w:val="Notedebasdepage"/>
        <w:jc w:val="left"/>
        <w:rPr>
          <w:rFonts w:cs="Arial"/>
        </w:rPr>
      </w:pPr>
      <w:r w:rsidRPr="003475D7">
        <w:rPr>
          <w:rStyle w:val="Appelnotedebasdep"/>
          <w:rFonts w:cs="Arial"/>
        </w:rPr>
        <w:footnoteRef/>
      </w:r>
      <w:r w:rsidRPr="003475D7">
        <w:rPr>
          <w:rFonts w:cs="Arial"/>
        </w:rPr>
        <w:t xml:space="preserve"> </w:t>
      </w:r>
      <w:r w:rsidRPr="003475D7">
        <w:rPr>
          <w:rFonts w:cs="Arial"/>
          <w:noProof/>
        </w:rPr>
        <w:t>Pour information et sans que le responsable de la livraison puisse se prévaloir des références fournies, le guide publié le 27 janvier 2015 peut être consulté à l’adresse suivante</w:t>
      </w:r>
      <w:hyperlink r:id="rId4" w:history="1">
        <w:r w:rsidRPr="003475D7">
          <w:rPr>
            <w:rFonts w:cs="Arial"/>
            <w:noProof/>
          </w:rPr>
          <w:t xml:space="preserve"> https://www.tresor.economie.gouv.fr/Institutionnel/Niveau3/Pages/13d1cb87-cf27-49ca-ad57-dc2855a2b26e/files/af9b595d-2404-4d95-9e56-2b61e2ed55be</w:t>
        </w:r>
      </w:hyperlink>
    </w:p>
  </w:footnote>
  <w:footnote w:id="8">
    <w:p w14:paraId="3537C875" w14:textId="77777777" w:rsidR="00757FCE" w:rsidRPr="004971B0" w:rsidRDefault="00757FCE" w:rsidP="003475D7">
      <w:pPr>
        <w:pStyle w:val="Notedebasdepage"/>
        <w:jc w:val="left"/>
        <w:rPr>
          <w:rFonts w:asciiTheme="minorHAnsi" w:hAnsiTheme="minorHAnsi" w:cstheme="minorHAnsi"/>
          <w:noProof/>
        </w:rPr>
      </w:pPr>
      <w:r w:rsidRPr="003475D7">
        <w:rPr>
          <w:rStyle w:val="Appelnotedebasdep"/>
          <w:rFonts w:cs="Arial"/>
        </w:rPr>
        <w:footnoteRef/>
      </w:r>
      <w:r w:rsidRPr="003475D7">
        <w:rPr>
          <w:rFonts w:cs="Arial"/>
        </w:rPr>
        <w:t xml:space="preserve"> Les conventions et protocoles</w:t>
      </w:r>
      <w:r w:rsidRPr="003475D7">
        <w:rPr>
          <w:rFonts w:cs="Arial"/>
          <w:noProof/>
        </w:rPr>
        <w:t xml:space="preserve"> se trouvent à</w:t>
      </w:r>
      <w:hyperlink r:id="rId5" w:history="1">
        <w:r w:rsidRPr="003475D7">
          <w:rPr>
            <w:rFonts w:cs="Arial"/>
            <w:noProof/>
          </w:rPr>
          <w:t xml:space="preserve"> http://legal.un.org/ola/Default.aspx</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74273"/>
    <w:multiLevelType w:val="hybridMultilevel"/>
    <w:tmpl w:val="A8F0680A"/>
    <w:lvl w:ilvl="0" w:tplc="C712817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55F4DFC"/>
    <w:multiLevelType w:val="hybridMultilevel"/>
    <w:tmpl w:val="3E3C0A2A"/>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2BDC1A28">
      <w:start w:val="1"/>
      <w:numFmt w:val="lowerLetter"/>
      <w:lvlText w:val="(%3)"/>
      <w:lvlJc w:val="left"/>
      <w:pPr>
        <w:ind w:left="2685" w:hanging="705"/>
      </w:pPr>
      <w:rPr>
        <w:rFonts w:hint="default"/>
      </w:rPr>
    </w:lvl>
    <w:lvl w:ilvl="3" w:tplc="385ED54A">
      <w:start w:val="1"/>
      <w:numFmt w:val="decimal"/>
      <w:lvlText w:val="%4."/>
      <w:lvlJc w:val="left"/>
      <w:pPr>
        <w:ind w:left="2880" w:hanging="360"/>
      </w:pPr>
      <w:rPr>
        <w:rFonts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2B5181"/>
    <w:multiLevelType w:val="hybridMultilevel"/>
    <w:tmpl w:val="F47A7846"/>
    <w:lvl w:ilvl="0" w:tplc="98B84714">
      <w:start w:val="1"/>
      <w:numFmt w:val="decimal"/>
      <w:lvlText w:val="%1)"/>
      <w:lvlJc w:val="left"/>
      <w:pPr>
        <w:ind w:left="360" w:hanging="360"/>
      </w:pPr>
      <w:rPr>
        <w:rFonts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B4E740A"/>
    <w:multiLevelType w:val="hybridMultilevel"/>
    <w:tmpl w:val="7DD49170"/>
    <w:lvl w:ilvl="0" w:tplc="43244A34">
      <w:start w:val="1"/>
      <w:numFmt w:val="lowerRoman"/>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 w15:restartNumberingAfterBreak="0">
    <w:nsid w:val="0E1B556B"/>
    <w:multiLevelType w:val="hybridMultilevel"/>
    <w:tmpl w:val="00866A46"/>
    <w:lvl w:ilvl="0" w:tplc="DEB09DD2">
      <w:start w:val="6"/>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5" w15:restartNumberingAfterBreak="0">
    <w:nsid w:val="18BA423F"/>
    <w:multiLevelType w:val="hybridMultilevel"/>
    <w:tmpl w:val="6DCE1B88"/>
    <w:lvl w:ilvl="0" w:tplc="1DC0B98A">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2A4B0E"/>
    <w:multiLevelType w:val="hybridMultilevel"/>
    <w:tmpl w:val="D7682A72"/>
    <w:lvl w:ilvl="0" w:tplc="BF28EB2A">
      <w:start w:val="1"/>
      <w:numFmt w:val="decimal"/>
      <w:lvlText w:val="%1."/>
      <w:lvlJc w:val="left"/>
      <w:pPr>
        <w:ind w:left="720" w:hanging="360"/>
      </w:pPr>
      <w:rPr>
        <w:rFonts w:hint="default"/>
        <w:b w:val="0"/>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4005116"/>
    <w:multiLevelType w:val="multilevel"/>
    <w:tmpl w:val="67466BF0"/>
    <w:name w:val="Parties"/>
    <w:lvl w:ilvl="0">
      <w:start w:val="1"/>
      <w:numFmt w:val="decimal"/>
      <w:pStyle w:val="Parties1"/>
      <w:lvlText w:val="%1."/>
      <w:lvlJc w:val="left"/>
      <w:pPr>
        <w:tabs>
          <w:tab w:val="num" w:pos="720"/>
        </w:tabs>
        <w:ind w:left="720" w:hanging="720"/>
      </w:pPr>
    </w:lvl>
    <w:lvl w:ilvl="1">
      <w:start w:val="1"/>
      <w:numFmt w:val="upperLetter"/>
      <w:pStyle w:val="PartiesA"/>
      <w:lvlText w:val="(%2)"/>
      <w:lvlJc w:val="left"/>
      <w:pPr>
        <w:tabs>
          <w:tab w:val="num" w:pos="720"/>
        </w:tabs>
        <w:ind w:left="720" w:hanging="72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28CA106D"/>
    <w:multiLevelType w:val="hybridMultilevel"/>
    <w:tmpl w:val="73AC2E2A"/>
    <w:lvl w:ilvl="0" w:tplc="71F682EE">
      <w:start w:val="1"/>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F70F89"/>
    <w:multiLevelType w:val="hybridMultilevel"/>
    <w:tmpl w:val="08A05ED4"/>
    <w:lvl w:ilvl="0" w:tplc="040C0017">
      <w:start w:val="1"/>
      <w:numFmt w:val="lowerLetter"/>
      <w:lvlText w:val="%1)"/>
      <w:lvlJc w:val="left"/>
      <w:pPr>
        <w:ind w:left="1068" w:hanging="360"/>
      </w:pPr>
    </w:lvl>
    <w:lvl w:ilvl="1" w:tplc="040C0019">
      <w:start w:val="1"/>
      <w:numFmt w:val="lowerLetter"/>
      <w:lvlText w:val="%2."/>
      <w:lvlJc w:val="left"/>
      <w:pPr>
        <w:ind w:left="1788" w:hanging="360"/>
      </w:pPr>
    </w:lvl>
    <w:lvl w:ilvl="2" w:tplc="2BDC1A28">
      <w:start w:val="1"/>
      <w:numFmt w:val="lowerLetter"/>
      <w:lvlText w:val="(%3)"/>
      <w:lvlJc w:val="left"/>
      <w:pPr>
        <w:ind w:left="3033" w:hanging="705"/>
      </w:pPr>
      <w:rPr>
        <w:rFonts w:hint="default"/>
      </w:rPr>
    </w:lvl>
    <w:lvl w:ilvl="3" w:tplc="385ED54A">
      <w:start w:val="1"/>
      <w:numFmt w:val="decimal"/>
      <w:lvlText w:val="%4."/>
      <w:lvlJc w:val="left"/>
      <w:pPr>
        <w:ind w:left="3228" w:hanging="360"/>
      </w:pPr>
      <w:rPr>
        <w:rFonts w:hint="default"/>
      </w:rPr>
    </w:lvl>
    <w:lvl w:ilvl="4" w:tplc="040C0019">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0" w15:restartNumberingAfterBreak="0">
    <w:nsid w:val="2DA955CE"/>
    <w:multiLevelType w:val="hybridMultilevel"/>
    <w:tmpl w:val="84F4F09C"/>
    <w:lvl w:ilvl="0" w:tplc="1DC0B98A">
      <w:start w:val="3"/>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33894F02"/>
    <w:multiLevelType w:val="hybridMultilevel"/>
    <w:tmpl w:val="08A05ED4"/>
    <w:lvl w:ilvl="0" w:tplc="040C0017">
      <w:start w:val="1"/>
      <w:numFmt w:val="lowerLetter"/>
      <w:lvlText w:val="%1)"/>
      <w:lvlJc w:val="left"/>
      <w:pPr>
        <w:ind w:left="1068" w:hanging="360"/>
      </w:pPr>
    </w:lvl>
    <w:lvl w:ilvl="1" w:tplc="040C0019">
      <w:start w:val="1"/>
      <w:numFmt w:val="lowerLetter"/>
      <w:lvlText w:val="%2."/>
      <w:lvlJc w:val="left"/>
      <w:pPr>
        <w:ind w:left="1788" w:hanging="360"/>
      </w:pPr>
    </w:lvl>
    <w:lvl w:ilvl="2" w:tplc="2BDC1A28">
      <w:start w:val="1"/>
      <w:numFmt w:val="lowerLetter"/>
      <w:lvlText w:val="(%3)"/>
      <w:lvlJc w:val="left"/>
      <w:pPr>
        <w:ind w:left="3033" w:hanging="705"/>
      </w:pPr>
      <w:rPr>
        <w:rFonts w:hint="default"/>
      </w:rPr>
    </w:lvl>
    <w:lvl w:ilvl="3" w:tplc="385ED54A">
      <w:start w:val="1"/>
      <w:numFmt w:val="decimal"/>
      <w:lvlText w:val="%4."/>
      <w:lvlJc w:val="left"/>
      <w:pPr>
        <w:ind w:left="3228" w:hanging="360"/>
      </w:pPr>
      <w:rPr>
        <w:rFonts w:hint="default"/>
      </w:rPr>
    </w:lvl>
    <w:lvl w:ilvl="4" w:tplc="040C0019">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2" w15:restartNumberingAfterBreak="0">
    <w:nsid w:val="40C0421A"/>
    <w:multiLevelType w:val="hybridMultilevel"/>
    <w:tmpl w:val="9CB2FB14"/>
    <w:lvl w:ilvl="0" w:tplc="57AE1846">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B5C4941"/>
    <w:multiLevelType w:val="hybridMultilevel"/>
    <w:tmpl w:val="0D54D20A"/>
    <w:lvl w:ilvl="0" w:tplc="43244A34">
      <w:start w:val="1"/>
      <w:numFmt w:val="lowerRoman"/>
      <w:lvlText w:val="(%1)"/>
      <w:lvlJc w:val="left"/>
      <w:pPr>
        <w:ind w:left="1485" w:hanging="720"/>
      </w:pPr>
    </w:lvl>
    <w:lvl w:ilvl="1" w:tplc="040C0019">
      <w:start w:val="1"/>
      <w:numFmt w:val="lowerLetter"/>
      <w:lvlText w:val="%2."/>
      <w:lvlJc w:val="left"/>
      <w:pPr>
        <w:ind w:left="1845" w:hanging="360"/>
      </w:pPr>
    </w:lvl>
    <w:lvl w:ilvl="2" w:tplc="040C001B">
      <w:start w:val="1"/>
      <w:numFmt w:val="lowerRoman"/>
      <w:lvlText w:val="%3."/>
      <w:lvlJc w:val="right"/>
      <w:pPr>
        <w:ind w:left="2565" w:hanging="180"/>
      </w:pPr>
    </w:lvl>
    <w:lvl w:ilvl="3" w:tplc="040C000F">
      <w:start w:val="1"/>
      <w:numFmt w:val="decimal"/>
      <w:lvlText w:val="%4."/>
      <w:lvlJc w:val="left"/>
      <w:pPr>
        <w:ind w:left="3285" w:hanging="360"/>
      </w:pPr>
    </w:lvl>
    <w:lvl w:ilvl="4" w:tplc="040C0019">
      <w:start w:val="1"/>
      <w:numFmt w:val="lowerLetter"/>
      <w:lvlText w:val="%5."/>
      <w:lvlJc w:val="left"/>
      <w:pPr>
        <w:ind w:left="4005" w:hanging="360"/>
      </w:pPr>
    </w:lvl>
    <w:lvl w:ilvl="5" w:tplc="040C001B">
      <w:start w:val="1"/>
      <w:numFmt w:val="lowerRoman"/>
      <w:lvlText w:val="%6."/>
      <w:lvlJc w:val="right"/>
      <w:pPr>
        <w:ind w:left="4725" w:hanging="180"/>
      </w:pPr>
    </w:lvl>
    <w:lvl w:ilvl="6" w:tplc="040C000F">
      <w:start w:val="1"/>
      <w:numFmt w:val="decimal"/>
      <w:lvlText w:val="%7."/>
      <w:lvlJc w:val="left"/>
      <w:pPr>
        <w:ind w:left="5445" w:hanging="360"/>
      </w:pPr>
    </w:lvl>
    <w:lvl w:ilvl="7" w:tplc="040C0019">
      <w:start w:val="1"/>
      <w:numFmt w:val="lowerLetter"/>
      <w:lvlText w:val="%8."/>
      <w:lvlJc w:val="left"/>
      <w:pPr>
        <w:ind w:left="6165" w:hanging="360"/>
      </w:pPr>
    </w:lvl>
    <w:lvl w:ilvl="8" w:tplc="040C001B">
      <w:start w:val="1"/>
      <w:numFmt w:val="lowerRoman"/>
      <w:lvlText w:val="%9."/>
      <w:lvlJc w:val="right"/>
      <w:pPr>
        <w:ind w:left="6885" w:hanging="180"/>
      </w:pPr>
    </w:lvl>
  </w:abstractNum>
  <w:abstractNum w:abstractNumId="14" w15:restartNumberingAfterBreak="0">
    <w:nsid w:val="507729EE"/>
    <w:multiLevelType w:val="hybridMultilevel"/>
    <w:tmpl w:val="E9202C36"/>
    <w:lvl w:ilvl="0" w:tplc="2E20CE2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0A80CA7"/>
    <w:multiLevelType w:val="hybridMultilevel"/>
    <w:tmpl w:val="15B28FEA"/>
    <w:lvl w:ilvl="0" w:tplc="8460D3FC">
      <w:start w:val="2"/>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3B21179"/>
    <w:multiLevelType w:val="hybridMultilevel"/>
    <w:tmpl w:val="F71A3016"/>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3DE3C74"/>
    <w:multiLevelType w:val="multilevel"/>
    <w:tmpl w:val="A680FA20"/>
    <w:name w:val="Bullets"/>
    <w:lvl w:ilvl="0">
      <w:start w:val="1"/>
      <w:numFmt w:val="none"/>
      <w:pStyle w:val="Bullet1"/>
      <w:lvlText w:val="–"/>
      <w:lvlJc w:val="left"/>
      <w:pPr>
        <w:tabs>
          <w:tab w:val="num" w:pos="1440"/>
        </w:tabs>
        <w:ind w:left="1440" w:hanging="720"/>
      </w:pPr>
    </w:lvl>
    <w:lvl w:ilvl="1">
      <w:start w:val="1"/>
      <w:numFmt w:val="bullet"/>
      <w:pStyle w:val="Bullet2"/>
      <w:lvlText w:val=""/>
      <w:lvlJc w:val="left"/>
      <w:pPr>
        <w:tabs>
          <w:tab w:val="num" w:pos="1440"/>
        </w:tabs>
        <w:ind w:left="1440" w:hanging="720"/>
      </w:pPr>
      <w:rPr>
        <w:rFonts w:ascii="Symbol" w:hAnsi="Symbol" w:hint="default"/>
        <w:color w:val="auto"/>
      </w:rPr>
    </w:lvl>
    <w:lvl w:ilvl="2">
      <w:start w:val="1"/>
      <w:numFmt w:val="bullet"/>
      <w:pStyle w:val="Bullet3"/>
      <w:lvlText w:val=""/>
      <w:lvlJc w:val="left"/>
      <w:pPr>
        <w:tabs>
          <w:tab w:val="num" w:pos="1440"/>
        </w:tabs>
        <w:ind w:left="1440" w:hanging="720"/>
      </w:pPr>
      <w:rPr>
        <w:rFonts w:ascii="Wingdings" w:hAnsi="Wingdings" w:hint="default"/>
      </w:rPr>
    </w:lvl>
    <w:lvl w:ilvl="3">
      <w:start w:val="1"/>
      <w:numFmt w:val="bullet"/>
      <w:pStyle w:val="Bullet4"/>
      <w:lvlText w:val=""/>
      <w:lvlJc w:val="left"/>
      <w:pPr>
        <w:tabs>
          <w:tab w:val="num" w:pos="2160"/>
        </w:tabs>
        <w:ind w:left="2160" w:hanging="720"/>
      </w:pPr>
      <w:rPr>
        <w:rFonts w:ascii="Symbol" w:hAnsi="Symbol" w:hint="default"/>
      </w:rPr>
    </w:lvl>
    <w:lvl w:ilvl="4">
      <w:start w:val="1"/>
      <w:numFmt w:val="none"/>
      <w:lvlText w:val=""/>
      <w:lvlJc w:val="left"/>
      <w:pPr>
        <w:ind w:left="720" w:firstLine="0"/>
      </w:pPr>
    </w:lvl>
    <w:lvl w:ilvl="5">
      <w:start w:val="1"/>
      <w:numFmt w:val="none"/>
      <w:suff w:val="nothing"/>
      <w:lvlText w:val=""/>
      <w:lvlJc w:val="left"/>
      <w:pPr>
        <w:ind w:left="720" w:firstLine="0"/>
      </w:pPr>
    </w:lvl>
    <w:lvl w:ilvl="6">
      <w:start w:val="1"/>
      <w:numFmt w:val="none"/>
      <w:suff w:val="nothing"/>
      <w:lvlText w:val=""/>
      <w:lvlJc w:val="left"/>
      <w:pPr>
        <w:ind w:left="720" w:firstLine="0"/>
      </w:pPr>
    </w:lvl>
    <w:lvl w:ilvl="7">
      <w:start w:val="1"/>
      <w:numFmt w:val="none"/>
      <w:suff w:val="nothing"/>
      <w:lvlText w:val=""/>
      <w:lvlJc w:val="left"/>
      <w:pPr>
        <w:ind w:left="720" w:firstLine="0"/>
      </w:pPr>
    </w:lvl>
    <w:lvl w:ilvl="8">
      <w:start w:val="1"/>
      <w:numFmt w:val="none"/>
      <w:suff w:val="nothing"/>
      <w:lvlText w:val=""/>
      <w:lvlJc w:val="left"/>
      <w:pPr>
        <w:ind w:left="720" w:firstLine="0"/>
      </w:pPr>
    </w:lvl>
  </w:abstractNum>
  <w:abstractNum w:abstractNumId="18" w15:restartNumberingAfterBreak="0">
    <w:nsid w:val="58947BBD"/>
    <w:multiLevelType w:val="hybridMultilevel"/>
    <w:tmpl w:val="18AA7FCA"/>
    <w:lvl w:ilvl="0" w:tplc="18B676EE">
      <w:start w:val="4"/>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5007729"/>
    <w:multiLevelType w:val="hybridMultilevel"/>
    <w:tmpl w:val="0D54D20A"/>
    <w:lvl w:ilvl="0" w:tplc="43244A34">
      <w:start w:val="1"/>
      <w:numFmt w:val="lowerRoman"/>
      <w:lvlText w:val="(%1)"/>
      <w:lvlJc w:val="left"/>
      <w:pPr>
        <w:ind w:left="1485" w:hanging="720"/>
      </w:pPr>
    </w:lvl>
    <w:lvl w:ilvl="1" w:tplc="040C0019">
      <w:start w:val="1"/>
      <w:numFmt w:val="lowerLetter"/>
      <w:lvlText w:val="%2."/>
      <w:lvlJc w:val="left"/>
      <w:pPr>
        <w:ind w:left="1845" w:hanging="360"/>
      </w:pPr>
    </w:lvl>
    <w:lvl w:ilvl="2" w:tplc="040C001B">
      <w:start w:val="1"/>
      <w:numFmt w:val="lowerRoman"/>
      <w:lvlText w:val="%3."/>
      <w:lvlJc w:val="right"/>
      <w:pPr>
        <w:ind w:left="2565" w:hanging="180"/>
      </w:pPr>
    </w:lvl>
    <w:lvl w:ilvl="3" w:tplc="040C000F">
      <w:start w:val="1"/>
      <w:numFmt w:val="decimal"/>
      <w:lvlText w:val="%4."/>
      <w:lvlJc w:val="left"/>
      <w:pPr>
        <w:ind w:left="3285" w:hanging="360"/>
      </w:pPr>
    </w:lvl>
    <w:lvl w:ilvl="4" w:tplc="040C0019">
      <w:start w:val="1"/>
      <w:numFmt w:val="lowerLetter"/>
      <w:lvlText w:val="%5."/>
      <w:lvlJc w:val="left"/>
      <w:pPr>
        <w:ind w:left="4005" w:hanging="360"/>
      </w:pPr>
    </w:lvl>
    <w:lvl w:ilvl="5" w:tplc="040C001B">
      <w:start w:val="1"/>
      <w:numFmt w:val="lowerRoman"/>
      <w:lvlText w:val="%6."/>
      <w:lvlJc w:val="right"/>
      <w:pPr>
        <w:ind w:left="4725" w:hanging="180"/>
      </w:pPr>
    </w:lvl>
    <w:lvl w:ilvl="6" w:tplc="040C000F">
      <w:start w:val="1"/>
      <w:numFmt w:val="decimal"/>
      <w:lvlText w:val="%7."/>
      <w:lvlJc w:val="left"/>
      <w:pPr>
        <w:ind w:left="5445" w:hanging="360"/>
      </w:pPr>
    </w:lvl>
    <w:lvl w:ilvl="7" w:tplc="040C0019">
      <w:start w:val="1"/>
      <w:numFmt w:val="lowerLetter"/>
      <w:lvlText w:val="%8."/>
      <w:lvlJc w:val="left"/>
      <w:pPr>
        <w:ind w:left="6165" w:hanging="360"/>
      </w:pPr>
    </w:lvl>
    <w:lvl w:ilvl="8" w:tplc="040C001B">
      <w:start w:val="1"/>
      <w:numFmt w:val="lowerRoman"/>
      <w:lvlText w:val="%9."/>
      <w:lvlJc w:val="right"/>
      <w:pPr>
        <w:ind w:left="6885" w:hanging="180"/>
      </w:pPr>
    </w:lvl>
  </w:abstractNum>
  <w:abstractNum w:abstractNumId="20" w15:restartNumberingAfterBreak="0">
    <w:nsid w:val="652051D6"/>
    <w:multiLevelType w:val="multilevel"/>
    <w:tmpl w:val="8948032A"/>
    <w:name w:val="Numsssss"/>
    <w:lvl w:ilvl="0">
      <w:start w:val="11"/>
      <w:numFmt w:val="lowerLetter"/>
      <w:pStyle w:val="Num1"/>
      <w:lvlText w:val="(%1)"/>
      <w:lvlJc w:val="left"/>
      <w:pPr>
        <w:ind w:left="720" w:hanging="720"/>
      </w:pPr>
      <w:rPr>
        <w:rFonts w:hint="default"/>
      </w:rPr>
    </w:lvl>
    <w:lvl w:ilvl="1">
      <w:start w:val="1"/>
      <w:numFmt w:val="lowerLetter"/>
      <w:pStyle w:val="Num2"/>
      <w:lvlText w:val="(%2)"/>
      <w:lvlJc w:val="left"/>
      <w:pPr>
        <w:ind w:left="2160" w:hanging="720"/>
      </w:pPr>
      <w:rPr>
        <w:rFonts w:hint="default"/>
      </w:rPr>
    </w:lvl>
    <w:lvl w:ilvl="2">
      <w:start w:val="3"/>
      <w:numFmt w:val="lowerLetter"/>
      <w:pStyle w:val="Num3"/>
      <w:lvlText w:val="%3)"/>
      <w:lvlJc w:val="left"/>
      <w:pPr>
        <w:ind w:left="1800" w:hanging="360"/>
      </w:pPr>
      <w:rPr>
        <w:rFonts w:ascii="Times New Roman" w:hAnsi="Times New Roman" w:cs="Times New Roman" w:hint="default"/>
        <w:b w:val="0"/>
        <w:i w:val="0"/>
        <w:caps w:val="0"/>
        <w:strike w:val="0"/>
        <w:dstrike w:val="0"/>
        <w:vanish w:val="0"/>
        <w:webHidden w:val="0"/>
        <w:color w:val="00000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4"/>
      <w:numFmt w:val="lowerRoman"/>
      <w:pStyle w:val="Num4"/>
      <w:lvlText w:val="(%4)"/>
      <w:lvlJc w:val="left"/>
      <w:pPr>
        <w:tabs>
          <w:tab w:val="num" w:pos="1440"/>
        </w:tabs>
        <w:ind w:left="1440" w:hanging="720"/>
      </w:pPr>
      <w:rPr>
        <w:rFonts w:hint="default"/>
      </w:rPr>
    </w:lvl>
    <w:lvl w:ilvl="4">
      <w:start w:val="1"/>
      <w:numFmt w:val="lowerRoman"/>
      <w:pStyle w:val="Num5"/>
      <w:lvlText w:val="(%5)"/>
      <w:lvlJc w:val="left"/>
      <w:pPr>
        <w:tabs>
          <w:tab w:val="num" w:pos="2160"/>
        </w:tabs>
        <w:ind w:left="2160" w:hanging="720"/>
      </w:pPr>
      <w:rPr>
        <w:rFonts w:hint="default"/>
      </w:rPr>
    </w:lvl>
    <w:lvl w:ilvl="5">
      <w:start w:val="1"/>
      <w:numFmt w:val="upperLetter"/>
      <w:pStyle w:val="Num6"/>
      <w:lvlText w:val="%6."/>
      <w:lvlJc w:val="left"/>
      <w:pPr>
        <w:ind w:left="720" w:hanging="72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21" w15:restartNumberingAfterBreak="0">
    <w:nsid w:val="692E5190"/>
    <w:multiLevelType w:val="hybridMultilevel"/>
    <w:tmpl w:val="3C0CE78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CE25A4B"/>
    <w:multiLevelType w:val="multilevel"/>
    <w:tmpl w:val="98E61BD0"/>
    <w:lvl w:ilvl="0">
      <w:start w:val="1"/>
      <w:numFmt w:val="none"/>
      <w:pStyle w:val="Defhead"/>
      <w:suff w:val="nothing"/>
      <w:lvlText w:val=""/>
      <w:lvlJc w:val="left"/>
      <w:pPr>
        <w:ind w:left="0" w:firstLine="0"/>
      </w:pPr>
    </w:lvl>
    <w:lvl w:ilvl="1">
      <w:start w:val="1"/>
      <w:numFmt w:val="lowerLetter"/>
      <w:pStyle w:val="Defpara1"/>
      <w:lvlText w:val="%2)"/>
      <w:lvlJc w:val="left"/>
      <w:pPr>
        <w:tabs>
          <w:tab w:val="num" w:pos="720"/>
        </w:tabs>
        <w:ind w:left="720" w:hanging="720"/>
      </w:pPr>
    </w:lvl>
    <w:lvl w:ilvl="2">
      <w:start w:val="1"/>
      <w:numFmt w:val="lowerRoman"/>
      <w:pStyle w:val="Defpara2"/>
      <w:lvlText w:val="(%3)"/>
      <w:lvlJc w:val="left"/>
      <w:pPr>
        <w:tabs>
          <w:tab w:val="num" w:pos="720"/>
        </w:tabs>
        <w:ind w:left="720" w:hanging="720"/>
      </w:pPr>
    </w:lvl>
    <w:lvl w:ilvl="3">
      <w:start w:val="1"/>
      <w:numFmt w:val="lowerLetter"/>
      <w:pStyle w:val="Defpara3"/>
      <w:lvlText w:val="(%4)"/>
      <w:lvlJc w:val="left"/>
      <w:pPr>
        <w:tabs>
          <w:tab w:val="num" w:pos="720"/>
        </w:tabs>
        <w:ind w:left="720" w:hanging="72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right"/>
      <w:pPr>
        <w:ind w:left="0" w:firstLine="0"/>
      </w:pPr>
    </w:lvl>
    <w:lvl w:ilvl="7">
      <w:start w:val="1"/>
      <w:numFmt w:val="none"/>
      <w:suff w:val="nothing"/>
      <w:lvlText w:val=""/>
      <w:lvlJc w:val="left"/>
      <w:pPr>
        <w:ind w:left="0" w:firstLine="0"/>
      </w:pPr>
    </w:lvl>
    <w:lvl w:ilvl="8">
      <w:start w:val="1"/>
      <w:numFmt w:val="none"/>
      <w:suff w:val="nothing"/>
      <w:lvlText w:val=""/>
      <w:lvlJc w:val="right"/>
      <w:pPr>
        <w:ind w:left="0" w:firstLine="0"/>
      </w:pPr>
    </w:lvl>
  </w:abstractNum>
  <w:abstractNum w:abstractNumId="23" w15:restartNumberingAfterBreak="0">
    <w:nsid w:val="73846486"/>
    <w:multiLevelType w:val="multilevel"/>
    <w:tmpl w:val="452AC92C"/>
    <w:styleLink w:val="WWOutlineListStyl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4" w15:restartNumberingAfterBreak="0">
    <w:nsid w:val="7CC25F03"/>
    <w:multiLevelType w:val="multilevel"/>
    <w:tmpl w:val="13680494"/>
    <w:lvl w:ilvl="0">
      <w:start w:val="1"/>
      <w:numFmt w:val="upperRoman"/>
      <w:suff w:val="space"/>
      <w:lvlText w:val="PARTIE %1 -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D7C45FB"/>
    <w:multiLevelType w:val="hybridMultilevel"/>
    <w:tmpl w:val="F8CAE616"/>
    <w:lvl w:ilvl="0" w:tplc="040C0017">
      <w:start w:val="1"/>
      <w:numFmt w:val="lowerLetter"/>
      <w:lvlText w:val="%1)"/>
      <w:lvlJc w:val="left"/>
      <w:pPr>
        <w:ind w:left="1068" w:hanging="360"/>
      </w:pPr>
    </w:lvl>
    <w:lvl w:ilvl="1" w:tplc="040C0019">
      <w:start w:val="1"/>
      <w:numFmt w:val="lowerLetter"/>
      <w:lvlText w:val="%2."/>
      <w:lvlJc w:val="left"/>
      <w:pPr>
        <w:ind w:left="1788" w:hanging="360"/>
      </w:pPr>
    </w:lvl>
    <w:lvl w:ilvl="2" w:tplc="2BDC1A28">
      <w:start w:val="1"/>
      <w:numFmt w:val="lowerLetter"/>
      <w:lvlText w:val="(%3)"/>
      <w:lvlJc w:val="left"/>
      <w:pPr>
        <w:ind w:left="3033" w:hanging="705"/>
      </w:pPr>
      <w:rPr>
        <w:rFonts w:hint="default"/>
      </w:rPr>
    </w:lvl>
    <w:lvl w:ilvl="3" w:tplc="385ED54A">
      <w:start w:val="1"/>
      <w:numFmt w:val="decimal"/>
      <w:lvlText w:val="%4."/>
      <w:lvlJc w:val="left"/>
      <w:pPr>
        <w:ind w:left="3228" w:hanging="360"/>
      </w:pPr>
      <w:rPr>
        <w:rFonts w:hint="default"/>
      </w:rPr>
    </w:lvl>
    <w:lvl w:ilvl="4" w:tplc="040C0019">
      <w:start w:val="1"/>
      <w:numFmt w:val="lowerLetter"/>
      <w:lvlText w:val="%5."/>
      <w:lvlJc w:val="left"/>
      <w:pPr>
        <w:ind w:left="3948" w:hanging="360"/>
      </w:pPr>
    </w:lvl>
    <w:lvl w:ilvl="5" w:tplc="040C001B">
      <w:start w:val="1"/>
      <w:numFmt w:val="lowerRoman"/>
      <w:lvlText w:val="%6."/>
      <w:lvlJc w:val="right"/>
      <w:pPr>
        <w:ind w:left="4668" w:hanging="180"/>
      </w:pPr>
    </w:lvl>
    <w:lvl w:ilvl="6" w:tplc="040C000F">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6" w15:restartNumberingAfterBreak="0">
    <w:nsid w:val="7DAE5A1A"/>
    <w:multiLevelType w:val="hybridMultilevel"/>
    <w:tmpl w:val="543259CE"/>
    <w:lvl w:ilvl="0" w:tplc="2C926266">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num w:numId="1" w16cid:durableId="1373649117">
    <w:abstractNumId w:val="7"/>
  </w:num>
  <w:num w:numId="2" w16cid:durableId="7104955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19505751">
    <w:abstractNumId w:val="3"/>
  </w:num>
  <w:num w:numId="4" w16cid:durableId="252208168">
    <w:abstractNumId w:val="10"/>
  </w:num>
  <w:num w:numId="5" w16cid:durableId="670254989">
    <w:abstractNumId w:val="26"/>
  </w:num>
  <w:num w:numId="6" w16cid:durableId="545944771">
    <w:abstractNumId w:val="2"/>
  </w:num>
  <w:num w:numId="7" w16cid:durableId="1149052721">
    <w:abstractNumId w:val="6"/>
  </w:num>
  <w:num w:numId="8" w16cid:durableId="11854375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60775007">
    <w:abstractNumId w:val="16"/>
  </w:num>
  <w:num w:numId="10" w16cid:durableId="3826863">
    <w:abstractNumId w:val="21"/>
  </w:num>
  <w:num w:numId="11" w16cid:durableId="1509249291">
    <w:abstractNumId w:val="1"/>
  </w:num>
  <w:num w:numId="12" w16cid:durableId="2085444847">
    <w:abstractNumId w:val="12"/>
  </w:num>
  <w:num w:numId="13" w16cid:durableId="69811679">
    <w:abstractNumId w:val="19"/>
  </w:num>
  <w:num w:numId="14" w16cid:durableId="417792900">
    <w:abstractNumId w:val="4"/>
  </w:num>
  <w:num w:numId="15" w16cid:durableId="534464426">
    <w:abstractNumId w:val="22"/>
  </w:num>
  <w:num w:numId="16" w16cid:durableId="161451210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67386594">
    <w:abstractNumId w:val="25"/>
  </w:num>
  <w:num w:numId="18" w16cid:durableId="1988045898">
    <w:abstractNumId w:val="9"/>
  </w:num>
  <w:num w:numId="19" w16cid:durableId="1142580207">
    <w:abstractNumId w:val="11"/>
  </w:num>
  <w:num w:numId="20" w16cid:durableId="1940718511">
    <w:abstractNumId w:val="17"/>
  </w:num>
  <w:num w:numId="21" w16cid:durableId="513883920">
    <w:abstractNumId w:val="17"/>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46391974">
    <w:abstractNumId w:val="17"/>
  </w:num>
  <w:num w:numId="23" w16cid:durableId="157616540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3981009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39604916">
    <w:abstractNumId w:val="20"/>
  </w:num>
  <w:num w:numId="26" w16cid:durableId="405684560">
    <w:abstractNumId w:val="24"/>
    <w:lvlOverride w:ilvl="0">
      <w:lvl w:ilvl="0">
        <w:start w:val="1"/>
        <w:numFmt w:val="upperRoman"/>
        <w:suff w:val="space"/>
        <w:lvlText w:val="Partie  %1 - "/>
        <w:lvlJc w:val="left"/>
        <w:pPr>
          <w:ind w:left="360" w:hanging="360"/>
        </w:pPr>
        <w:rPr>
          <w:rFonts w:hint="default"/>
        </w:rPr>
      </w:lvl>
    </w:lvlOverride>
    <w:lvlOverride w:ilvl="1">
      <w:lvl w:ilvl="1">
        <w:start w:val="1"/>
        <w:numFmt w:val="lowerLetter"/>
        <w:lvlText w:val="%2)"/>
        <w:lvlJc w:val="left"/>
        <w:pPr>
          <w:ind w:left="720" w:hanging="360"/>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7" w16cid:durableId="194795499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17242316">
    <w:abstractNumId w:val="15"/>
  </w:num>
  <w:num w:numId="29" w16cid:durableId="1320891385">
    <w:abstractNumId w:val="0"/>
  </w:num>
  <w:num w:numId="30" w16cid:durableId="72356234">
    <w:abstractNumId w:val="14"/>
  </w:num>
  <w:num w:numId="31" w16cid:durableId="102506064">
    <w:abstractNumId w:val="18"/>
  </w:num>
  <w:num w:numId="32" w16cid:durableId="123577738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2560254">
    <w:abstractNumId w:val="5"/>
  </w:num>
  <w:num w:numId="34" w16cid:durableId="1959217718">
    <w:abstractNumId w:val="8"/>
  </w:num>
  <w:num w:numId="35" w16cid:durableId="908073687">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EGEOIS Lauriane">
    <w15:presenceInfo w15:providerId="AD" w15:userId="S-1-5-21-3803155387-4143733754-3887331536-4094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B87"/>
    <w:rsid w:val="00007E74"/>
    <w:rsid w:val="00010301"/>
    <w:rsid w:val="00011F86"/>
    <w:rsid w:val="000162AD"/>
    <w:rsid w:val="0003185F"/>
    <w:rsid w:val="00035D9E"/>
    <w:rsid w:val="00040230"/>
    <w:rsid w:val="00040348"/>
    <w:rsid w:val="0004651E"/>
    <w:rsid w:val="00047374"/>
    <w:rsid w:val="00051BF9"/>
    <w:rsid w:val="00054315"/>
    <w:rsid w:val="00054DB2"/>
    <w:rsid w:val="00063E49"/>
    <w:rsid w:val="00073EFD"/>
    <w:rsid w:val="00081E2E"/>
    <w:rsid w:val="00083607"/>
    <w:rsid w:val="00085E54"/>
    <w:rsid w:val="000862C8"/>
    <w:rsid w:val="0009151B"/>
    <w:rsid w:val="000960B4"/>
    <w:rsid w:val="000A0AFE"/>
    <w:rsid w:val="000A2571"/>
    <w:rsid w:val="000A40DD"/>
    <w:rsid w:val="000A77D0"/>
    <w:rsid w:val="000B3710"/>
    <w:rsid w:val="000C7472"/>
    <w:rsid w:val="000C7F08"/>
    <w:rsid w:val="000D4CA1"/>
    <w:rsid w:val="000F7BCA"/>
    <w:rsid w:val="001217BB"/>
    <w:rsid w:val="00122FBA"/>
    <w:rsid w:val="00123B61"/>
    <w:rsid w:val="00123F06"/>
    <w:rsid w:val="0012410B"/>
    <w:rsid w:val="00126D26"/>
    <w:rsid w:val="00163E84"/>
    <w:rsid w:val="00167F46"/>
    <w:rsid w:val="00171397"/>
    <w:rsid w:val="00177193"/>
    <w:rsid w:val="00181156"/>
    <w:rsid w:val="001906F9"/>
    <w:rsid w:val="001968AE"/>
    <w:rsid w:val="001A5498"/>
    <w:rsid w:val="001B1ED8"/>
    <w:rsid w:val="001B5BB6"/>
    <w:rsid w:val="001B77FC"/>
    <w:rsid w:val="001C68C5"/>
    <w:rsid w:val="001D3140"/>
    <w:rsid w:val="001D6B87"/>
    <w:rsid w:val="001D7C00"/>
    <w:rsid w:val="001E32D1"/>
    <w:rsid w:val="001E4A5D"/>
    <w:rsid w:val="001F00C3"/>
    <w:rsid w:val="001F1CB7"/>
    <w:rsid w:val="001F6A40"/>
    <w:rsid w:val="00207C69"/>
    <w:rsid w:val="00211462"/>
    <w:rsid w:val="0021770C"/>
    <w:rsid w:val="00220B75"/>
    <w:rsid w:val="002230E3"/>
    <w:rsid w:val="002250CB"/>
    <w:rsid w:val="002254F0"/>
    <w:rsid w:val="00225D2B"/>
    <w:rsid w:val="00236640"/>
    <w:rsid w:val="00240579"/>
    <w:rsid w:val="00240C2C"/>
    <w:rsid w:val="002434EE"/>
    <w:rsid w:val="0026560E"/>
    <w:rsid w:val="0027776D"/>
    <w:rsid w:val="00282900"/>
    <w:rsid w:val="00282DD0"/>
    <w:rsid w:val="00297E44"/>
    <w:rsid w:val="002B6CE7"/>
    <w:rsid w:val="002C5D8E"/>
    <w:rsid w:val="002C7CA7"/>
    <w:rsid w:val="002D0920"/>
    <w:rsid w:val="002D4F22"/>
    <w:rsid w:val="002D5828"/>
    <w:rsid w:val="002E695F"/>
    <w:rsid w:val="002E768A"/>
    <w:rsid w:val="002F3661"/>
    <w:rsid w:val="00305FD8"/>
    <w:rsid w:val="00311B6C"/>
    <w:rsid w:val="0031249A"/>
    <w:rsid w:val="00325B12"/>
    <w:rsid w:val="0032614B"/>
    <w:rsid w:val="00334582"/>
    <w:rsid w:val="0034108D"/>
    <w:rsid w:val="003475D7"/>
    <w:rsid w:val="00347901"/>
    <w:rsid w:val="00351887"/>
    <w:rsid w:val="00351C41"/>
    <w:rsid w:val="00357552"/>
    <w:rsid w:val="00371391"/>
    <w:rsid w:val="00373B8C"/>
    <w:rsid w:val="003769AB"/>
    <w:rsid w:val="00380B1C"/>
    <w:rsid w:val="00383364"/>
    <w:rsid w:val="00391ECB"/>
    <w:rsid w:val="003A251A"/>
    <w:rsid w:val="003B56FD"/>
    <w:rsid w:val="003D30B9"/>
    <w:rsid w:val="003E0FF9"/>
    <w:rsid w:val="003E479B"/>
    <w:rsid w:val="003E52CF"/>
    <w:rsid w:val="003F2990"/>
    <w:rsid w:val="003F6B33"/>
    <w:rsid w:val="00410136"/>
    <w:rsid w:val="00410D08"/>
    <w:rsid w:val="00417216"/>
    <w:rsid w:val="00417698"/>
    <w:rsid w:val="00423C9E"/>
    <w:rsid w:val="00430095"/>
    <w:rsid w:val="00442886"/>
    <w:rsid w:val="00443B01"/>
    <w:rsid w:val="00445DDF"/>
    <w:rsid w:val="00445EC9"/>
    <w:rsid w:val="00450B5A"/>
    <w:rsid w:val="004550AC"/>
    <w:rsid w:val="00480765"/>
    <w:rsid w:val="004865B3"/>
    <w:rsid w:val="004A1CF8"/>
    <w:rsid w:val="004A52A6"/>
    <w:rsid w:val="004B5B78"/>
    <w:rsid w:val="004C3145"/>
    <w:rsid w:val="004C3ACA"/>
    <w:rsid w:val="004C4C70"/>
    <w:rsid w:val="004C4EA3"/>
    <w:rsid w:val="004C525D"/>
    <w:rsid w:val="004C5A83"/>
    <w:rsid w:val="004E2EB6"/>
    <w:rsid w:val="004E6485"/>
    <w:rsid w:val="004F1014"/>
    <w:rsid w:val="004F6CCC"/>
    <w:rsid w:val="005037A5"/>
    <w:rsid w:val="005037DA"/>
    <w:rsid w:val="005045A0"/>
    <w:rsid w:val="005152F2"/>
    <w:rsid w:val="0052276C"/>
    <w:rsid w:val="00526B0B"/>
    <w:rsid w:val="00530DE7"/>
    <w:rsid w:val="00532C2B"/>
    <w:rsid w:val="00533215"/>
    <w:rsid w:val="00541414"/>
    <w:rsid w:val="00542C69"/>
    <w:rsid w:val="00543BE3"/>
    <w:rsid w:val="0055074D"/>
    <w:rsid w:val="00553199"/>
    <w:rsid w:val="00554880"/>
    <w:rsid w:val="0056367F"/>
    <w:rsid w:val="00567691"/>
    <w:rsid w:val="00574EA3"/>
    <w:rsid w:val="00580A7E"/>
    <w:rsid w:val="00581549"/>
    <w:rsid w:val="00581BFA"/>
    <w:rsid w:val="00583A10"/>
    <w:rsid w:val="00594E47"/>
    <w:rsid w:val="005A6230"/>
    <w:rsid w:val="005A6E39"/>
    <w:rsid w:val="005B0022"/>
    <w:rsid w:val="005C7506"/>
    <w:rsid w:val="005D4A96"/>
    <w:rsid w:val="005D4CC1"/>
    <w:rsid w:val="005D67F2"/>
    <w:rsid w:val="00604099"/>
    <w:rsid w:val="00607884"/>
    <w:rsid w:val="0061123B"/>
    <w:rsid w:val="006123D9"/>
    <w:rsid w:val="0061612D"/>
    <w:rsid w:val="00623434"/>
    <w:rsid w:val="00626D42"/>
    <w:rsid w:val="00641197"/>
    <w:rsid w:val="00642AC0"/>
    <w:rsid w:val="00645534"/>
    <w:rsid w:val="00647715"/>
    <w:rsid w:val="006532B0"/>
    <w:rsid w:val="00676F85"/>
    <w:rsid w:val="006820FB"/>
    <w:rsid w:val="00682C4C"/>
    <w:rsid w:val="00691498"/>
    <w:rsid w:val="00691D42"/>
    <w:rsid w:val="00692AD6"/>
    <w:rsid w:val="006943D0"/>
    <w:rsid w:val="006969E9"/>
    <w:rsid w:val="006A2D52"/>
    <w:rsid w:val="006A5611"/>
    <w:rsid w:val="006B4789"/>
    <w:rsid w:val="006B78D8"/>
    <w:rsid w:val="006C00A1"/>
    <w:rsid w:val="006D0966"/>
    <w:rsid w:val="006D7C2D"/>
    <w:rsid w:val="006E3213"/>
    <w:rsid w:val="006E7438"/>
    <w:rsid w:val="006F1DDB"/>
    <w:rsid w:val="006F54D8"/>
    <w:rsid w:val="006F635D"/>
    <w:rsid w:val="00707699"/>
    <w:rsid w:val="007139A7"/>
    <w:rsid w:val="007144C9"/>
    <w:rsid w:val="00727642"/>
    <w:rsid w:val="00735B55"/>
    <w:rsid w:val="0073718F"/>
    <w:rsid w:val="00741F78"/>
    <w:rsid w:val="00745A77"/>
    <w:rsid w:val="0075075D"/>
    <w:rsid w:val="00756C54"/>
    <w:rsid w:val="00756EBB"/>
    <w:rsid w:val="00757FCE"/>
    <w:rsid w:val="00766651"/>
    <w:rsid w:val="007667AE"/>
    <w:rsid w:val="00782B9E"/>
    <w:rsid w:val="00782EFA"/>
    <w:rsid w:val="00783FAD"/>
    <w:rsid w:val="00797291"/>
    <w:rsid w:val="007A5E6C"/>
    <w:rsid w:val="007B4DA2"/>
    <w:rsid w:val="007C0744"/>
    <w:rsid w:val="007D0369"/>
    <w:rsid w:val="007D3003"/>
    <w:rsid w:val="007E0541"/>
    <w:rsid w:val="007E4CF2"/>
    <w:rsid w:val="007F3677"/>
    <w:rsid w:val="007F73E7"/>
    <w:rsid w:val="00814679"/>
    <w:rsid w:val="00827104"/>
    <w:rsid w:val="008340BF"/>
    <w:rsid w:val="0083725A"/>
    <w:rsid w:val="008379F9"/>
    <w:rsid w:val="0084499A"/>
    <w:rsid w:val="008466E6"/>
    <w:rsid w:val="008513C6"/>
    <w:rsid w:val="00852045"/>
    <w:rsid w:val="00855D85"/>
    <w:rsid w:val="00855DC8"/>
    <w:rsid w:val="00874765"/>
    <w:rsid w:val="00876B6F"/>
    <w:rsid w:val="0088081F"/>
    <w:rsid w:val="00886167"/>
    <w:rsid w:val="008A64DF"/>
    <w:rsid w:val="008A6A04"/>
    <w:rsid w:val="008A6DF3"/>
    <w:rsid w:val="008A75AA"/>
    <w:rsid w:val="008C1F78"/>
    <w:rsid w:val="008D0276"/>
    <w:rsid w:val="008D0CA3"/>
    <w:rsid w:val="008D3F7E"/>
    <w:rsid w:val="008D4C3C"/>
    <w:rsid w:val="008F2D4D"/>
    <w:rsid w:val="008F6981"/>
    <w:rsid w:val="00907807"/>
    <w:rsid w:val="00915170"/>
    <w:rsid w:val="00922AA3"/>
    <w:rsid w:val="009258FF"/>
    <w:rsid w:val="00926276"/>
    <w:rsid w:val="00932982"/>
    <w:rsid w:val="00935249"/>
    <w:rsid w:val="00936667"/>
    <w:rsid w:val="00936A95"/>
    <w:rsid w:val="00936B2E"/>
    <w:rsid w:val="00937B9D"/>
    <w:rsid w:val="00944D21"/>
    <w:rsid w:val="00946861"/>
    <w:rsid w:val="00960023"/>
    <w:rsid w:val="00960D98"/>
    <w:rsid w:val="00982185"/>
    <w:rsid w:val="00996818"/>
    <w:rsid w:val="009A3479"/>
    <w:rsid w:val="009B2BF4"/>
    <w:rsid w:val="009B3309"/>
    <w:rsid w:val="009C2BBD"/>
    <w:rsid w:val="009C605D"/>
    <w:rsid w:val="009F3927"/>
    <w:rsid w:val="009F66BD"/>
    <w:rsid w:val="009F7C64"/>
    <w:rsid w:val="00A069FC"/>
    <w:rsid w:val="00A12CA1"/>
    <w:rsid w:val="00A13FFF"/>
    <w:rsid w:val="00A148B3"/>
    <w:rsid w:val="00A25E65"/>
    <w:rsid w:val="00A31B61"/>
    <w:rsid w:val="00A40268"/>
    <w:rsid w:val="00A44EDA"/>
    <w:rsid w:val="00A660C8"/>
    <w:rsid w:val="00A67A1A"/>
    <w:rsid w:val="00A81E1D"/>
    <w:rsid w:val="00A933D7"/>
    <w:rsid w:val="00A93B64"/>
    <w:rsid w:val="00A97319"/>
    <w:rsid w:val="00A97EA4"/>
    <w:rsid w:val="00AA75B4"/>
    <w:rsid w:val="00AD4B6E"/>
    <w:rsid w:val="00AD5EDF"/>
    <w:rsid w:val="00AE18FE"/>
    <w:rsid w:val="00AF51EE"/>
    <w:rsid w:val="00B15060"/>
    <w:rsid w:val="00B1706D"/>
    <w:rsid w:val="00B17B93"/>
    <w:rsid w:val="00B21173"/>
    <w:rsid w:val="00B31AD8"/>
    <w:rsid w:val="00B326AD"/>
    <w:rsid w:val="00B369C7"/>
    <w:rsid w:val="00B4026D"/>
    <w:rsid w:val="00B41C00"/>
    <w:rsid w:val="00B43E62"/>
    <w:rsid w:val="00B66048"/>
    <w:rsid w:val="00B66E75"/>
    <w:rsid w:val="00B70ED7"/>
    <w:rsid w:val="00B71C1A"/>
    <w:rsid w:val="00B74754"/>
    <w:rsid w:val="00B759A4"/>
    <w:rsid w:val="00B7787D"/>
    <w:rsid w:val="00B8112B"/>
    <w:rsid w:val="00B82331"/>
    <w:rsid w:val="00B83B15"/>
    <w:rsid w:val="00BA52A2"/>
    <w:rsid w:val="00BA683F"/>
    <w:rsid w:val="00BB2473"/>
    <w:rsid w:val="00BB29B8"/>
    <w:rsid w:val="00BB3CCB"/>
    <w:rsid w:val="00BB5A0F"/>
    <w:rsid w:val="00BE10C1"/>
    <w:rsid w:val="00BF0ED5"/>
    <w:rsid w:val="00BF2F9A"/>
    <w:rsid w:val="00BF360A"/>
    <w:rsid w:val="00C00581"/>
    <w:rsid w:val="00C01B5F"/>
    <w:rsid w:val="00C03013"/>
    <w:rsid w:val="00C04A8C"/>
    <w:rsid w:val="00C04D70"/>
    <w:rsid w:val="00C146DC"/>
    <w:rsid w:val="00C36A69"/>
    <w:rsid w:val="00C44331"/>
    <w:rsid w:val="00C5473D"/>
    <w:rsid w:val="00C66BD2"/>
    <w:rsid w:val="00C76FAE"/>
    <w:rsid w:val="00C8602F"/>
    <w:rsid w:val="00C92CA2"/>
    <w:rsid w:val="00C9775D"/>
    <w:rsid w:val="00CA0A44"/>
    <w:rsid w:val="00CA0B39"/>
    <w:rsid w:val="00CA2ED1"/>
    <w:rsid w:val="00CA457A"/>
    <w:rsid w:val="00CB34E4"/>
    <w:rsid w:val="00CC0A87"/>
    <w:rsid w:val="00CC1BEA"/>
    <w:rsid w:val="00CC606A"/>
    <w:rsid w:val="00CD6A67"/>
    <w:rsid w:val="00CD7DF6"/>
    <w:rsid w:val="00CE10EA"/>
    <w:rsid w:val="00CE14A6"/>
    <w:rsid w:val="00CE6D22"/>
    <w:rsid w:val="00CF1661"/>
    <w:rsid w:val="00CF3235"/>
    <w:rsid w:val="00CF631F"/>
    <w:rsid w:val="00D05C51"/>
    <w:rsid w:val="00D05EAD"/>
    <w:rsid w:val="00D07799"/>
    <w:rsid w:val="00D14C5D"/>
    <w:rsid w:val="00D14D8C"/>
    <w:rsid w:val="00D176A5"/>
    <w:rsid w:val="00D262F6"/>
    <w:rsid w:val="00D27314"/>
    <w:rsid w:val="00D337FB"/>
    <w:rsid w:val="00D34639"/>
    <w:rsid w:val="00D34C96"/>
    <w:rsid w:val="00D43816"/>
    <w:rsid w:val="00D507E8"/>
    <w:rsid w:val="00D52A90"/>
    <w:rsid w:val="00D600A7"/>
    <w:rsid w:val="00D65026"/>
    <w:rsid w:val="00D666B5"/>
    <w:rsid w:val="00D67771"/>
    <w:rsid w:val="00D74067"/>
    <w:rsid w:val="00D76DBC"/>
    <w:rsid w:val="00D95450"/>
    <w:rsid w:val="00DD3EBF"/>
    <w:rsid w:val="00DE6F63"/>
    <w:rsid w:val="00E07763"/>
    <w:rsid w:val="00E07ED0"/>
    <w:rsid w:val="00E111FB"/>
    <w:rsid w:val="00E12EE5"/>
    <w:rsid w:val="00E217D7"/>
    <w:rsid w:val="00E26715"/>
    <w:rsid w:val="00E30B06"/>
    <w:rsid w:val="00E34F13"/>
    <w:rsid w:val="00E50B34"/>
    <w:rsid w:val="00E525DA"/>
    <w:rsid w:val="00E5331C"/>
    <w:rsid w:val="00E61CFC"/>
    <w:rsid w:val="00E62DE4"/>
    <w:rsid w:val="00E64150"/>
    <w:rsid w:val="00E67D57"/>
    <w:rsid w:val="00E703DC"/>
    <w:rsid w:val="00E73EC8"/>
    <w:rsid w:val="00E80B52"/>
    <w:rsid w:val="00E80CF7"/>
    <w:rsid w:val="00E80F41"/>
    <w:rsid w:val="00E9385C"/>
    <w:rsid w:val="00EA3501"/>
    <w:rsid w:val="00EA460C"/>
    <w:rsid w:val="00EA57F7"/>
    <w:rsid w:val="00EB07CD"/>
    <w:rsid w:val="00EB3DF5"/>
    <w:rsid w:val="00EC08DE"/>
    <w:rsid w:val="00EC3555"/>
    <w:rsid w:val="00EC6116"/>
    <w:rsid w:val="00ED5407"/>
    <w:rsid w:val="00EE1DDA"/>
    <w:rsid w:val="00EE4348"/>
    <w:rsid w:val="00EF076A"/>
    <w:rsid w:val="00F07B8A"/>
    <w:rsid w:val="00F10293"/>
    <w:rsid w:val="00F105D3"/>
    <w:rsid w:val="00F11A20"/>
    <w:rsid w:val="00F129A3"/>
    <w:rsid w:val="00F13D41"/>
    <w:rsid w:val="00F17F36"/>
    <w:rsid w:val="00F27AA8"/>
    <w:rsid w:val="00F314C1"/>
    <w:rsid w:val="00F3157D"/>
    <w:rsid w:val="00F332B5"/>
    <w:rsid w:val="00F34A69"/>
    <w:rsid w:val="00F369F0"/>
    <w:rsid w:val="00F54C90"/>
    <w:rsid w:val="00F62204"/>
    <w:rsid w:val="00F6278A"/>
    <w:rsid w:val="00F63D73"/>
    <w:rsid w:val="00F716A7"/>
    <w:rsid w:val="00F76C5C"/>
    <w:rsid w:val="00F77985"/>
    <w:rsid w:val="00F87F39"/>
    <w:rsid w:val="00F96F9E"/>
    <w:rsid w:val="00F9754C"/>
    <w:rsid w:val="00FB66B9"/>
    <w:rsid w:val="00FB7F11"/>
    <w:rsid w:val="00FD2FBF"/>
    <w:rsid w:val="00FD7846"/>
    <w:rsid w:val="00FE0531"/>
    <w:rsid w:val="00FE3EB8"/>
    <w:rsid w:val="00FE5698"/>
    <w:rsid w:val="00FF5CAB"/>
    <w:rsid w:val="0B7AC5F5"/>
    <w:rsid w:val="0FA23F75"/>
    <w:rsid w:val="1CD418CE"/>
    <w:rsid w:val="33A0688C"/>
    <w:rsid w:val="60AD30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AAF29"/>
  <w15:chartTrackingRefBased/>
  <w15:docId w15:val="{F3B30A92-E475-44DE-8CF1-BD39C31AE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 w:eastAsia="fr" w:bidi="f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6B87"/>
    <w:pPr>
      <w:suppressAutoHyphens/>
      <w:spacing w:after="0" w:line="240" w:lineRule="auto"/>
    </w:pPr>
    <w:rPr>
      <w:rFonts w:ascii="Times New Roman" w:eastAsia="Times New Roman" w:hAnsi="Times New Roman" w:cs="Times New Roman"/>
      <w:sz w:val="24"/>
      <w:szCs w:val="24"/>
      <w:lang w:eastAsia="zh-CN" w:bidi="ar-SA"/>
    </w:rPr>
  </w:style>
  <w:style w:type="paragraph" w:styleId="Titre4">
    <w:name w:val="heading 4"/>
    <w:next w:val="Normal"/>
    <w:link w:val="Titre4Car"/>
    <w:uiPriority w:val="9"/>
    <w:unhideWhenUsed/>
    <w:qFormat/>
    <w:rsid w:val="00F3157D"/>
    <w:pPr>
      <w:keepNext/>
      <w:keepLines/>
      <w:spacing w:after="212" w:line="266" w:lineRule="auto"/>
      <w:ind w:left="10" w:hanging="10"/>
      <w:outlineLvl w:val="3"/>
    </w:pPr>
    <w:rPr>
      <w:rFonts w:ascii="Times New Roman" w:eastAsia="Times New Roman" w:hAnsi="Times New Roman" w:cs="Times New Roman"/>
      <w:b/>
      <w:color w:val="000000"/>
      <w:sz w:val="24"/>
      <w:lang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References,Bullets"/>
    <w:basedOn w:val="Normal"/>
    <w:link w:val="ParagraphedelisteCar"/>
    <w:uiPriority w:val="34"/>
    <w:qFormat/>
    <w:rsid w:val="001D6B87"/>
    <w:pPr>
      <w:widowControl w:val="0"/>
      <w:suppressAutoHyphens w:val="0"/>
      <w:spacing w:after="200" w:line="276" w:lineRule="auto"/>
      <w:ind w:left="720"/>
      <w:contextualSpacing/>
    </w:pPr>
    <w:rPr>
      <w:rFonts w:ascii="Calibri" w:eastAsia="Calibri" w:hAnsi="Calibri"/>
      <w:sz w:val="22"/>
      <w:szCs w:val="22"/>
      <w:lang w:val="en-US" w:eastAsia="en-US"/>
    </w:rPr>
  </w:style>
  <w:style w:type="character" w:customStyle="1" w:styleId="ParagraphedelisteCar">
    <w:name w:val="Paragraphe de liste Car"/>
    <w:aliases w:val="References Car,Bullets Car"/>
    <w:link w:val="Paragraphedeliste"/>
    <w:uiPriority w:val="34"/>
    <w:locked/>
    <w:rsid w:val="001D6B87"/>
    <w:rPr>
      <w:rFonts w:ascii="Calibri" w:eastAsia="Calibri" w:hAnsi="Calibri" w:cs="Times New Roman"/>
      <w:lang w:val="en-US"/>
    </w:rPr>
  </w:style>
  <w:style w:type="paragraph" w:customStyle="1" w:styleId="Parties1">
    <w:name w:val="Parties(1)"/>
    <w:rsid w:val="001D6B87"/>
    <w:pPr>
      <w:numPr>
        <w:numId w:val="1"/>
      </w:numPr>
      <w:tabs>
        <w:tab w:val="clear" w:pos="720"/>
        <w:tab w:val="num" w:pos="360"/>
      </w:tabs>
      <w:spacing w:before="200" w:after="0" w:line="260" w:lineRule="atLeast"/>
      <w:ind w:left="0" w:firstLine="0"/>
      <w:jc w:val="both"/>
    </w:pPr>
    <w:rPr>
      <w:rFonts w:ascii="Times New Roman" w:eastAsia="Calibri" w:hAnsi="Times New Roman" w:cs="Times New Roman"/>
      <w:lang w:bidi="ar-SA"/>
    </w:rPr>
  </w:style>
  <w:style w:type="paragraph" w:customStyle="1" w:styleId="PartiesA">
    <w:name w:val="Parties(A)"/>
    <w:qFormat/>
    <w:rsid w:val="001D6B87"/>
    <w:pPr>
      <w:numPr>
        <w:ilvl w:val="1"/>
        <w:numId w:val="1"/>
      </w:numPr>
      <w:spacing w:before="200" w:after="0" w:line="260" w:lineRule="atLeast"/>
      <w:jc w:val="both"/>
    </w:pPr>
    <w:rPr>
      <w:rFonts w:ascii="Times New Roman" w:eastAsia="Calibri" w:hAnsi="Times New Roman" w:cs="Times New Roman"/>
      <w:lang w:bidi="ar-SA"/>
    </w:rPr>
  </w:style>
  <w:style w:type="paragraph" w:customStyle="1" w:styleId="Dbut">
    <w:name w:val="Début"/>
    <w:basedOn w:val="Normal"/>
    <w:rsid w:val="001D6B87"/>
    <w:pPr>
      <w:suppressAutoHyphens w:val="0"/>
      <w:spacing w:before="60" w:after="300"/>
      <w:ind w:firstLine="1418"/>
      <w:jc w:val="both"/>
    </w:pPr>
    <w:rPr>
      <w:szCs w:val="20"/>
      <w:lang w:eastAsia="fr-FR"/>
    </w:rPr>
  </w:style>
  <w:style w:type="table" w:styleId="Grillemoyenne3-Accent1">
    <w:name w:val="Medium Grid 3 Accent 1"/>
    <w:basedOn w:val="TableauNormal"/>
    <w:uiPriority w:val="69"/>
    <w:rsid w:val="001D6B8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rilledutableau">
    <w:name w:val="Table Grid"/>
    <w:basedOn w:val="TableauNormal"/>
    <w:uiPriority w:val="59"/>
    <w:rsid w:val="001D6B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rsid w:val="001D6B87"/>
    <w:pPr>
      <w:tabs>
        <w:tab w:val="left" w:pos="0"/>
      </w:tabs>
      <w:suppressAutoHyphens w:val="0"/>
      <w:spacing w:line="240" w:lineRule="exact"/>
      <w:jc w:val="both"/>
    </w:pPr>
    <w:rPr>
      <w:rFonts w:ascii="Arial Narrow" w:hAnsi="Arial Narrow"/>
      <w:sz w:val="22"/>
      <w:szCs w:val="20"/>
      <w:lang w:eastAsia="fr-FR"/>
    </w:rPr>
  </w:style>
  <w:style w:type="character" w:customStyle="1" w:styleId="CorpsdetexteCar">
    <w:name w:val="Corps de texte Car"/>
    <w:basedOn w:val="Policepardfaut"/>
    <w:link w:val="Corpsdetexte"/>
    <w:rsid w:val="001D6B87"/>
    <w:rPr>
      <w:rFonts w:ascii="Arial Narrow" w:eastAsia="Times New Roman" w:hAnsi="Arial Narrow" w:cs="Times New Roman"/>
      <w:szCs w:val="20"/>
      <w:lang w:eastAsia="fr-FR"/>
    </w:rPr>
  </w:style>
  <w:style w:type="paragraph" w:customStyle="1" w:styleId="Doctxt">
    <w:name w:val="Doctxt"/>
    <w:rsid w:val="001D6B87"/>
    <w:pPr>
      <w:spacing w:before="200" w:after="0" w:line="260" w:lineRule="atLeast"/>
      <w:jc w:val="both"/>
    </w:pPr>
    <w:rPr>
      <w:rFonts w:ascii="Times New Roman Bold" w:eastAsia="Calibri" w:hAnsi="Times New Roman Bold" w:cs="Times New Roman"/>
      <w:lang w:bidi="ar-SA"/>
    </w:rPr>
  </w:style>
  <w:style w:type="paragraph" w:customStyle="1" w:styleId="ANNEXE">
    <w:name w:val="ANNEXE"/>
    <w:basedOn w:val="Normal"/>
    <w:qFormat/>
    <w:rsid w:val="00CF631F"/>
    <w:pPr>
      <w:overflowPunct w:val="0"/>
      <w:autoSpaceDE w:val="0"/>
      <w:autoSpaceDN w:val="0"/>
      <w:adjustRightInd w:val="0"/>
      <w:spacing w:after="142" w:line="240" w:lineRule="atLeast"/>
      <w:jc w:val="center"/>
      <w:textAlignment w:val="baseline"/>
    </w:pPr>
    <w:rPr>
      <w:rFonts w:ascii="Arial Gras" w:hAnsi="Arial Gras"/>
      <w:b/>
      <w:sz w:val="20"/>
      <w:szCs w:val="20"/>
      <w:lang w:eastAsia="en-US"/>
    </w:rPr>
  </w:style>
  <w:style w:type="character" w:styleId="Lienhypertexte">
    <w:name w:val="Hyperlink"/>
    <w:uiPriority w:val="99"/>
    <w:unhideWhenUsed/>
    <w:rsid w:val="00CF631F"/>
    <w:rPr>
      <w:color w:val="0000FF"/>
      <w:u w:val="single"/>
    </w:rPr>
  </w:style>
  <w:style w:type="paragraph" w:styleId="Notedebasdepage">
    <w:name w:val="footnote text"/>
    <w:aliases w:val="Footnote Text Char,Footnote Text Char Char Char,Footnote Text Char Char,Fußnote,single space,FOOTNOTES,fn,ft,ADB,pod carou,Footnote Text Char2 Char,Footnote Text Char1 Char Char,Footnote Text Char2 Char Char Char,footnote text"/>
    <w:basedOn w:val="Normal"/>
    <w:link w:val="NotedebasdepageCar"/>
    <w:unhideWhenUsed/>
    <w:rsid w:val="00CF631F"/>
    <w:pPr>
      <w:overflowPunct w:val="0"/>
      <w:autoSpaceDE w:val="0"/>
      <w:autoSpaceDN w:val="0"/>
      <w:adjustRightInd w:val="0"/>
      <w:jc w:val="both"/>
      <w:textAlignment w:val="baseline"/>
    </w:pPr>
    <w:rPr>
      <w:rFonts w:ascii="Arial" w:hAnsi="Arial"/>
      <w:sz w:val="20"/>
      <w:szCs w:val="20"/>
      <w:lang w:eastAsia="en-US"/>
    </w:rPr>
  </w:style>
  <w:style w:type="character" w:customStyle="1" w:styleId="NotedebasdepageCar">
    <w:name w:val="Note de bas de page Car"/>
    <w:aliases w:val="Footnote Text Char Car,Footnote Text Char Char Char Car,Footnote Text Char Char Car,Fußnote Car,single space Car,FOOTNOTES Car,fn Car,ft Car,ADB Car,pod carou Car,Footnote Text Char2 Char Car,Footnote Text Char1 Char Char Car"/>
    <w:basedOn w:val="Policepardfaut"/>
    <w:link w:val="Notedebasdepage"/>
    <w:rsid w:val="00CF631F"/>
    <w:rPr>
      <w:rFonts w:ascii="Arial" w:eastAsia="Times New Roman" w:hAnsi="Arial" w:cs="Times New Roman"/>
      <w:sz w:val="20"/>
      <w:szCs w:val="20"/>
    </w:rPr>
  </w:style>
  <w:style w:type="character" w:styleId="Appelnotedebasdep">
    <w:name w:val="footnote reference"/>
    <w:aliases w:val="ftref,16 Point,Superscript 6 Point,BVI fnr"/>
    <w:unhideWhenUsed/>
    <w:rsid w:val="00CF631F"/>
    <w:rPr>
      <w:vertAlign w:val="superscript"/>
    </w:rPr>
  </w:style>
  <w:style w:type="paragraph" w:customStyle="1" w:styleId="Formulaire2">
    <w:name w:val="Formulaire2"/>
    <w:basedOn w:val="Normal"/>
    <w:link w:val="Formulaire2Car"/>
    <w:qFormat/>
    <w:rsid w:val="00CF631F"/>
    <w:pPr>
      <w:overflowPunct w:val="0"/>
      <w:autoSpaceDE w:val="0"/>
      <w:autoSpaceDN w:val="0"/>
      <w:adjustRightInd w:val="0"/>
      <w:spacing w:after="142" w:line="240" w:lineRule="atLeast"/>
      <w:jc w:val="center"/>
      <w:textAlignment w:val="baseline"/>
    </w:pPr>
    <w:rPr>
      <w:rFonts w:ascii="Arial" w:hAnsi="Arial"/>
      <w:b/>
      <w:szCs w:val="20"/>
      <w:lang w:eastAsia="en-US"/>
    </w:rPr>
  </w:style>
  <w:style w:type="character" w:customStyle="1" w:styleId="Formulaire2Car">
    <w:name w:val="Formulaire2 Car"/>
    <w:link w:val="Formulaire2"/>
    <w:rsid w:val="00CF631F"/>
    <w:rPr>
      <w:rFonts w:ascii="Arial" w:eastAsia="Times New Roman" w:hAnsi="Arial" w:cs="Times New Roman"/>
      <w:b/>
      <w:sz w:val="24"/>
      <w:szCs w:val="20"/>
    </w:rPr>
  </w:style>
  <w:style w:type="character" w:styleId="Marquedecommentaire">
    <w:name w:val="annotation reference"/>
    <w:basedOn w:val="Policepardfaut"/>
    <w:uiPriority w:val="99"/>
    <w:semiHidden/>
    <w:unhideWhenUsed/>
    <w:rsid w:val="001E32D1"/>
    <w:rPr>
      <w:sz w:val="16"/>
      <w:szCs w:val="16"/>
    </w:rPr>
  </w:style>
  <w:style w:type="paragraph" w:styleId="Commentaire">
    <w:name w:val="annotation text"/>
    <w:basedOn w:val="Normal"/>
    <w:link w:val="CommentaireCar"/>
    <w:uiPriority w:val="99"/>
    <w:semiHidden/>
    <w:unhideWhenUsed/>
    <w:rsid w:val="001E32D1"/>
    <w:rPr>
      <w:sz w:val="20"/>
      <w:szCs w:val="20"/>
    </w:rPr>
  </w:style>
  <w:style w:type="character" w:customStyle="1" w:styleId="CommentaireCar">
    <w:name w:val="Commentaire Car"/>
    <w:basedOn w:val="Policepardfaut"/>
    <w:link w:val="Commentaire"/>
    <w:uiPriority w:val="99"/>
    <w:semiHidden/>
    <w:rsid w:val="001E32D1"/>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1E32D1"/>
    <w:rPr>
      <w:b/>
      <w:bCs/>
    </w:rPr>
  </w:style>
  <w:style w:type="character" w:customStyle="1" w:styleId="ObjetducommentaireCar">
    <w:name w:val="Objet du commentaire Car"/>
    <w:basedOn w:val="CommentaireCar"/>
    <w:link w:val="Objetducommentaire"/>
    <w:uiPriority w:val="99"/>
    <w:semiHidden/>
    <w:rsid w:val="001E32D1"/>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1E32D1"/>
    <w:rPr>
      <w:rFonts w:ascii="Segoe UI" w:hAnsi="Segoe UI" w:cs="Segoe UI"/>
      <w:sz w:val="18"/>
      <w:szCs w:val="18"/>
    </w:rPr>
  </w:style>
  <w:style w:type="character" w:customStyle="1" w:styleId="TextedebullesCar">
    <w:name w:val="Texte de bulles Car"/>
    <w:basedOn w:val="Policepardfaut"/>
    <w:link w:val="Textedebulles"/>
    <w:uiPriority w:val="99"/>
    <w:semiHidden/>
    <w:rsid w:val="001E32D1"/>
    <w:rPr>
      <w:rFonts w:ascii="Segoe UI" w:eastAsia="Times New Roman" w:hAnsi="Segoe UI" w:cs="Segoe UI"/>
      <w:sz w:val="18"/>
      <w:szCs w:val="18"/>
      <w:lang w:eastAsia="zh-CN"/>
    </w:rPr>
  </w:style>
  <w:style w:type="paragraph" w:customStyle="1" w:styleId="Defhead">
    <w:name w:val="Defhead"/>
    <w:rsid w:val="009C605D"/>
    <w:pPr>
      <w:numPr>
        <w:numId w:val="15"/>
      </w:numPr>
      <w:spacing w:before="200" w:after="0" w:line="260" w:lineRule="atLeast"/>
      <w:jc w:val="both"/>
    </w:pPr>
    <w:rPr>
      <w:rFonts w:ascii="Times New Roman" w:eastAsia="Calibri" w:hAnsi="Times New Roman" w:cs="Times New Roman"/>
      <w:lang w:bidi="ar-SA"/>
    </w:rPr>
  </w:style>
  <w:style w:type="paragraph" w:customStyle="1" w:styleId="Defpara1">
    <w:name w:val="Defpara1"/>
    <w:rsid w:val="009C605D"/>
    <w:pPr>
      <w:numPr>
        <w:ilvl w:val="1"/>
        <w:numId w:val="15"/>
      </w:numPr>
      <w:spacing w:before="200" w:after="0" w:line="260" w:lineRule="atLeast"/>
      <w:jc w:val="both"/>
    </w:pPr>
    <w:rPr>
      <w:rFonts w:ascii="Times New Roman" w:eastAsia="Calibri" w:hAnsi="Times New Roman" w:cs="Times New Roman"/>
      <w:lang w:bidi="ar-SA"/>
    </w:rPr>
  </w:style>
  <w:style w:type="paragraph" w:customStyle="1" w:styleId="Defpara2">
    <w:name w:val="Defpara2"/>
    <w:rsid w:val="009C605D"/>
    <w:pPr>
      <w:numPr>
        <w:ilvl w:val="2"/>
        <w:numId w:val="15"/>
      </w:numPr>
      <w:spacing w:before="200" w:after="0" w:line="260" w:lineRule="atLeast"/>
      <w:jc w:val="both"/>
    </w:pPr>
    <w:rPr>
      <w:rFonts w:ascii="Times New Roman" w:eastAsia="Calibri" w:hAnsi="Times New Roman" w:cs="Times New Roman"/>
      <w:lang w:bidi="ar-SA"/>
    </w:rPr>
  </w:style>
  <w:style w:type="paragraph" w:customStyle="1" w:styleId="Defpara3">
    <w:name w:val="Defpara3"/>
    <w:rsid w:val="009C605D"/>
    <w:pPr>
      <w:numPr>
        <w:ilvl w:val="3"/>
        <w:numId w:val="15"/>
      </w:numPr>
      <w:spacing w:before="200" w:after="0" w:line="260" w:lineRule="atLeast"/>
      <w:jc w:val="both"/>
    </w:pPr>
    <w:rPr>
      <w:rFonts w:ascii="Times New Roman" w:eastAsia="Calibri" w:hAnsi="Times New Roman" w:cs="Times New Roman"/>
      <w:lang w:bidi="ar-SA"/>
    </w:rPr>
  </w:style>
  <w:style w:type="paragraph" w:styleId="En-tte">
    <w:name w:val="header"/>
    <w:basedOn w:val="Normal"/>
    <w:link w:val="En-tteCar"/>
    <w:uiPriority w:val="99"/>
    <w:unhideWhenUsed/>
    <w:rsid w:val="00F332B5"/>
    <w:pPr>
      <w:tabs>
        <w:tab w:val="center" w:pos="4536"/>
        <w:tab w:val="right" w:pos="9072"/>
      </w:tabs>
    </w:pPr>
  </w:style>
  <w:style w:type="character" w:customStyle="1" w:styleId="En-tteCar">
    <w:name w:val="En-tête Car"/>
    <w:basedOn w:val="Policepardfaut"/>
    <w:link w:val="En-tte"/>
    <w:uiPriority w:val="99"/>
    <w:rsid w:val="00F332B5"/>
    <w:rPr>
      <w:rFonts w:ascii="Times New Roman" w:eastAsia="Times New Roman" w:hAnsi="Times New Roman" w:cs="Times New Roman"/>
      <w:sz w:val="24"/>
      <w:szCs w:val="24"/>
      <w:lang w:eastAsia="zh-CN"/>
    </w:rPr>
  </w:style>
  <w:style w:type="paragraph" w:styleId="Pieddepage">
    <w:name w:val="footer"/>
    <w:basedOn w:val="Normal"/>
    <w:link w:val="PieddepageCar"/>
    <w:uiPriority w:val="99"/>
    <w:unhideWhenUsed/>
    <w:rsid w:val="00F332B5"/>
    <w:pPr>
      <w:tabs>
        <w:tab w:val="center" w:pos="4536"/>
        <w:tab w:val="right" w:pos="9072"/>
      </w:tabs>
    </w:pPr>
  </w:style>
  <w:style w:type="character" w:customStyle="1" w:styleId="PieddepageCar">
    <w:name w:val="Pied de page Car"/>
    <w:basedOn w:val="Policepardfaut"/>
    <w:link w:val="Pieddepage"/>
    <w:uiPriority w:val="99"/>
    <w:rsid w:val="00F332B5"/>
    <w:rPr>
      <w:rFonts w:ascii="Times New Roman" w:eastAsia="Times New Roman" w:hAnsi="Times New Roman" w:cs="Times New Roman"/>
      <w:sz w:val="24"/>
      <w:szCs w:val="24"/>
      <w:lang w:eastAsia="zh-CN"/>
    </w:rPr>
  </w:style>
  <w:style w:type="paragraph" w:styleId="Rvision">
    <w:name w:val="Revision"/>
    <w:hidden/>
    <w:uiPriority w:val="99"/>
    <w:semiHidden/>
    <w:rsid w:val="00F332B5"/>
    <w:pPr>
      <w:spacing w:after="0" w:line="240" w:lineRule="auto"/>
    </w:pPr>
    <w:rPr>
      <w:rFonts w:ascii="Times New Roman" w:eastAsia="Times New Roman" w:hAnsi="Times New Roman" w:cs="Times New Roman"/>
      <w:sz w:val="24"/>
      <w:szCs w:val="24"/>
      <w:lang w:eastAsia="zh-CN" w:bidi="ar-SA"/>
    </w:rPr>
  </w:style>
  <w:style w:type="paragraph" w:customStyle="1" w:styleId="Bullet1">
    <w:name w:val="Bullet1"/>
    <w:rsid w:val="00297E44"/>
    <w:pPr>
      <w:numPr>
        <w:numId w:val="20"/>
      </w:numPr>
      <w:spacing w:before="200" w:after="0" w:line="260" w:lineRule="atLeast"/>
      <w:jc w:val="both"/>
    </w:pPr>
    <w:rPr>
      <w:rFonts w:ascii="Times New Roman" w:eastAsia="Calibri" w:hAnsi="Times New Roman" w:cs="Times New Roman"/>
      <w:lang w:bidi="ar-SA"/>
    </w:rPr>
  </w:style>
  <w:style w:type="paragraph" w:customStyle="1" w:styleId="Bullet2">
    <w:name w:val="Bullet2"/>
    <w:rsid w:val="00297E44"/>
    <w:pPr>
      <w:numPr>
        <w:ilvl w:val="1"/>
        <w:numId w:val="20"/>
      </w:numPr>
      <w:spacing w:before="200" w:after="0" w:line="260" w:lineRule="atLeast"/>
      <w:jc w:val="both"/>
    </w:pPr>
    <w:rPr>
      <w:rFonts w:ascii="Times New Roman" w:eastAsia="Calibri" w:hAnsi="Times New Roman" w:cs="Times New Roman"/>
      <w:lang w:bidi="ar-SA"/>
    </w:rPr>
  </w:style>
  <w:style w:type="paragraph" w:customStyle="1" w:styleId="Bullet3">
    <w:name w:val="Bullet3"/>
    <w:rsid w:val="00297E44"/>
    <w:pPr>
      <w:numPr>
        <w:ilvl w:val="2"/>
        <w:numId w:val="20"/>
      </w:numPr>
      <w:spacing w:before="200" w:after="0" w:line="260" w:lineRule="atLeast"/>
      <w:jc w:val="both"/>
    </w:pPr>
    <w:rPr>
      <w:rFonts w:ascii="Times New Roman" w:eastAsia="Calibri" w:hAnsi="Times New Roman" w:cs="Times New Roman"/>
      <w:lang w:val="en-GB" w:bidi="ar-SA"/>
    </w:rPr>
  </w:style>
  <w:style w:type="paragraph" w:customStyle="1" w:styleId="Bullet4">
    <w:name w:val="Bullet4"/>
    <w:qFormat/>
    <w:rsid w:val="00297E44"/>
    <w:pPr>
      <w:numPr>
        <w:ilvl w:val="3"/>
        <w:numId w:val="20"/>
      </w:numPr>
      <w:spacing w:before="200" w:after="0" w:line="260" w:lineRule="atLeast"/>
      <w:jc w:val="both"/>
    </w:pPr>
    <w:rPr>
      <w:rFonts w:ascii="Times New Roman" w:eastAsia="Calibri" w:hAnsi="Times New Roman" w:cs="Times New Roman"/>
      <w:lang w:bidi="ar-SA"/>
    </w:rPr>
  </w:style>
  <w:style w:type="paragraph" w:customStyle="1" w:styleId="Num6">
    <w:name w:val="Num6"/>
    <w:qFormat/>
    <w:rsid w:val="00EE4348"/>
    <w:pPr>
      <w:numPr>
        <w:ilvl w:val="5"/>
        <w:numId w:val="23"/>
      </w:numPr>
      <w:spacing w:before="240" w:after="0" w:line="260" w:lineRule="atLeast"/>
      <w:jc w:val="both"/>
    </w:pPr>
    <w:rPr>
      <w:rFonts w:ascii="Times New Roman" w:eastAsia="Calibri" w:hAnsi="Times New Roman" w:cs="Times New Roman"/>
      <w:lang w:bidi="ar-SA"/>
    </w:rPr>
  </w:style>
  <w:style w:type="paragraph" w:customStyle="1" w:styleId="Num1">
    <w:name w:val="Num1"/>
    <w:rsid w:val="00EE4348"/>
    <w:pPr>
      <w:numPr>
        <w:numId w:val="23"/>
      </w:numPr>
      <w:spacing w:before="200" w:after="0" w:line="260" w:lineRule="atLeast"/>
      <w:jc w:val="both"/>
    </w:pPr>
    <w:rPr>
      <w:rFonts w:ascii="Times New Roman" w:eastAsia="Calibri" w:hAnsi="Times New Roman" w:cs="Times New Roman"/>
      <w:lang w:bidi="ar-SA"/>
    </w:rPr>
  </w:style>
  <w:style w:type="paragraph" w:customStyle="1" w:styleId="Num2">
    <w:name w:val="Num2"/>
    <w:rsid w:val="00EE4348"/>
    <w:pPr>
      <w:numPr>
        <w:ilvl w:val="1"/>
        <w:numId w:val="23"/>
      </w:numPr>
      <w:spacing w:before="200" w:after="0" w:line="260" w:lineRule="atLeast"/>
      <w:jc w:val="both"/>
    </w:pPr>
    <w:rPr>
      <w:rFonts w:ascii="Times New Roman" w:eastAsia="Calibri" w:hAnsi="Times New Roman" w:cs="Times New Roman"/>
      <w:lang w:bidi="ar-SA"/>
    </w:rPr>
  </w:style>
  <w:style w:type="paragraph" w:customStyle="1" w:styleId="Num3">
    <w:name w:val="Num3"/>
    <w:rsid w:val="00EE4348"/>
    <w:pPr>
      <w:numPr>
        <w:ilvl w:val="2"/>
        <w:numId w:val="23"/>
      </w:numPr>
      <w:tabs>
        <w:tab w:val="left" w:pos="720"/>
      </w:tabs>
      <w:spacing w:before="200" w:after="0" w:line="260" w:lineRule="atLeast"/>
      <w:jc w:val="both"/>
    </w:pPr>
    <w:rPr>
      <w:rFonts w:ascii="Times New Roman" w:eastAsia="Calibri" w:hAnsi="Times New Roman" w:cs="Times New Roman"/>
      <w:lang w:bidi="ar-SA"/>
    </w:rPr>
  </w:style>
  <w:style w:type="paragraph" w:customStyle="1" w:styleId="Num4">
    <w:name w:val="Num4"/>
    <w:rsid w:val="00EE4348"/>
    <w:pPr>
      <w:numPr>
        <w:ilvl w:val="3"/>
        <w:numId w:val="23"/>
      </w:numPr>
      <w:spacing w:before="200" w:after="0" w:line="260" w:lineRule="atLeast"/>
      <w:jc w:val="both"/>
    </w:pPr>
    <w:rPr>
      <w:rFonts w:ascii="Times New Roman" w:eastAsia="Calibri" w:hAnsi="Times New Roman" w:cs="Times New Roman"/>
      <w:lang w:bidi="ar-SA"/>
    </w:rPr>
  </w:style>
  <w:style w:type="paragraph" w:customStyle="1" w:styleId="Num5">
    <w:name w:val="Num5"/>
    <w:rsid w:val="00EE4348"/>
    <w:pPr>
      <w:numPr>
        <w:ilvl w:val="4"/>
        <w:numId w:val="23"/>
      </w:numPr>
      <w:spacing w:before="200" w:after="0" w:line="260" w:lineRule="atLeast"/>
      <w:jc w:val="both"/>
    </w:pPr>
    <w:rPr>
      <w:rFonts w:ascii="Times New Roman" w:eastAsia="Calibri" w:hAnsi="Times New Roman" w:cs="Times New Roman"/>
      <w:lang w:bidi="ar-SA"/>
    </w:rPr>
  </w:style>
  <w:style w:type="character" w:customStyle="1" w:styleId="Titre4Car">
    <w:name w:val="Titre 4 Car"/>
    <w:basedOn w:val="Policepardfaut"/>
    <w:link w:val="Titre4"/>
    <w:uiPriority w:val="9"/>
    <w:rsid w:val="00F3157D"/>
    <w:rPr>
      <w:rFonts w:ascii="Times New Roman" w:eastAsia="Times New Roman" w:hAnsi="Times New Roman" w:cs="Times New Roman"/>
      <w:b/>
      <w:color w:val="000000"/>
      <w:sz w:val="24"/>
      <w:lang w:eastAsia="fr-FR"/>
    </w:rPr>
  </w:style>
  <w:style w:type="paragraph" w:customStyle="1" w:styleId="Level2Texte">
    <w:name w:val="Level 2 Texte"/>
    <w:basedOn w:val="Normal"/>
    <w:qFormat/>
    <w:rsid w:val="004E6485"/>
    <w:pPr>
      <w:suppressAutoHyphens w:val="0"/>
      <w:spacing w:after="200" w:line="260" w:lineRule="exact"/>
      <w:ind w:left="709"/>
      <w:jc w:val="both"/>
    </w:pPr>
    <w:rPr>
      <w:rFonts w:eastAsia="Calibri"/>
      <w:sz w:val="22"/>
      <w:szCs w:val="22"/>
      <w:lang w:eastAsia="en-US"/>
    </w:rPr>
  </w:style>
  <w:style w:type="numbering" w:customStyle="1" w:styleId="WWOutlineListStyle">
    <w:name w:val="WW_OutlineListStyle"/>
    <w:basedOn w:val="Aucuneliste"/>
    <w:rsid w:val="00F9754C"/>
    <w:pPr>
      <w:numPr>
        <w:numId w:val="35"/>
      </w:numPr>
    </w:pPr>
  </w:style>
  <w:style w:type="paragraph" w:customStyle="1" w:styleId="RedaliaTitre1">
    <w:name w:val="Redalia Titre 1"/>
    <w:basedOn w:val="Normal"/>
    <w:rsid w:val="00F9754C"/>
    <w:pPr>
      <w:widowControl w:val="0"/>
      <w:numPr>
        <w:numId w:val="35"/>
      </w:numPr>
      <w:autoSpaceDN w:val="0"/>
      <w:spacing w:before="240" w:after="160"/>
      <w:textAlignment w:val="baseline"/>
      <w:outlineLvl w:val="0"/>
    </w:pPr>
    <w:rPr>
      <w:rFonts w:ascii="ITC Avant Garde Std Bk" w:eastAsia="ITC Avant Garde Std Bk" w:hAnsi="ITC Avant Garde Std Bk" w:cs="ITC Avant Garde Std Bk"/>
      <w:b/>
      <w:sz w:val="32"/>
      <w:szCs w:val="20"/>
      <w:lang w:val="fr-FR" w:eastAsia="fr-FR"/>
    </w:rPr>
  </w:style>
  <w:style w:type="paragraph" w:customStyle="1" w:styleId="RedaliaTitre2">
    <w:name w:val="Redalia Titre 2"/>
    <w:basedOn w:val="Normal"/>
    <w:next w:val="Normal"/>
    <w:rsid w:val="00F9754C"/>
    <w:pPr>
      <w:widowControl w:val="0"/>
      <w:numPr>
        <w:ilvl w:val="1"/>
        <w:numId w:val="35"/>
      </w:numPr>
      <w:autoSpaceDN w:val="0"/>
      <w:spacing w:before="240" w:after="160"/>
      <w:textAlignment w:val="baseline"/>
      <w:outlineLvl w:val="1"/>
    </w:pPr>
    <w:rPr>
      <w:rFonts w:ascii="ITC Avant Garde Std Bk" w:eastAsia="ITC Avant Garde Std Bk" w:hAnsi="ITC Avant Garde Std Bk" w:cs="ITC Avant Garde Std Bk"/>
      <w:sz w:val="28"/>
      <w:szCs w:val="20"/>
      <w:u w:val="single"/>
      <w:lang w:val="fr-FR" w:eastAsia="fr-FR"/>
    </w:rPr>
  </w:style>
  <w:style w:type="paragraph" w:customStyle="1" w:styleId="RedaliaTitre3">
    <w:name w:val="Redalia Titre 3"/>
    <w:basedOn w:val="Normal"/>
    <w:rsid w:val="00F9754C"/>
    <w:pPr>
      <w:widowControl w:val="0"/>
      <w:numPr>
        <w:ilvl w:val="2"/>
        <w:numId w:val="35"/>
      </w:numPr>
      <w:overflowPunct w:val="0"/>
      <w:autoSpaceDE w:val="0"/>
      <w:autoSpaceDN w:val="0"/>
      <w:spacing w:before="240" w:after="160"/>
      <w:jc w:val="both"/>
      <w:textAlignment w:val="baseline"/>
      <w:outlineLvl w:val="2"/>
    </w:pPr>
    <w:rPr>
      <w:rFonts w:ascii="ITC Avant Garde Std Bk" w:eastAsia="ITC Avant Garde Std Bk" w:hAnsi="ITC Avant Garde Std Bk" w:cs="ITC Avant Garde Std Bk"/>
      <w:szCs w:val="20"/>
      <w:u w:val="single"/>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391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resor.economie.gouv.fr/4248_dispositif-national-de-gel-terrorist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eas.europa.eu/sites/eeas/files/restrictive_measures-2017-01-17-clean.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rg/sc/suborg/en/sanctions/un-sc-consolidated-lis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afd.fr/fr/ressources/lutte-contre-la-corruption-politique-generale-du-groupe-afd-2020" TargetMode="External"/><Relationship Id="rId2" Type="http://schemas.openxmlformats.org/officeDocument/2006/relationships/hyperlink" Target="https://www.tresor.economie.gouv.fr/services-aux-entreprises/sanctions-economiques/dispositif-national-de-gel-des-avoirs" TargetMode="External"/><Relationship Id="rId1" Type="http://schemas.openxmlformats.org/officeDocument/2006/relationships/hyperlink" Target="https://eeas.europa.eu/headquarters/headquarters-homepage/8442/consolidated-list-sanctions_fr" TargetMode="External"/><Relationship Id="rId5" Type="http://schemas.openxmlformats.org/officeDocument/2006/relationships/hyperlink" Target="http://legal.un.org/ola/FR/Default.aspx" TargetMode="External"/><Relationship Id="rId4" Type="http://schemas.openxmlformats.org/officeDocument/2006/relationships/hyperlink" Target="https://www.tresor.economie.gouv.fr/Institutionnel/Niveau3/Pages/13d1cb87-cf27-49ca-ad57-dc2855a2b26e/files/af9b595d-2404-4d95-9e56-2b61e2ed55b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anguage xmlns="1411e42c-1ca2-4d6d-8a64-091ed34afc5e" xsi:nil="true"/>
    <lcf76f155ced4ddcb4097134ff3c332f xmlns="1411e42c-1ca2-4d6d-8a64-091ed34afc5e">
      <Terms xmlns="http://schemas.microsoft.com/office/infopath/2007/PartnerControls"/>
    </lcf76f155ced4ddcb4097134ff3c332f>
    <TaxCatchAll xmlns="36502a21-1f9b-4e18-a96f-c8b1ad8c4d1f" xsi:nil="true"/>
    <Year xmlns="1411e42c-1ca2-4d6d-8a64-091ed34afc5e" xsi:nil="true"/>
    <Internalalignment xmlns="1411e42c-1ca2-4d6d-8a64-091ed34afc5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08AE996AB01DF4799AE4B9769A774FD" ma:contentTypeVersion="22" ma:contentTypeDescription="Create a new document." ma:contentTypeScope="" ma:versionID="936db539b1cff10b3c940982c043c25c">
  <xsd:schema xmlns:xsd="http://www.w3.org/2001/XMLSchema" xmlns:xs="http://www.w3.org/2001/XMLSchema" xmlns:p="http://schemas.microsoft.com/office/2006/metadata/properties" xmlns:ns2="1411e42c-1ca2-4d6d-8a64-091ed34afc5e" xmlns:ns3="c43d103f-c16b-4326-b4fd-c0686cfa9131" xmlns:ns4="36502a21-1f9b-4e18-a96f-c8b1ad8c4d1f" targetNamespace="http://schemas.microsoft.com/office/2006/metadata/properties" ma:root="true" ma:fieldsID="b4c0b81302dc8e39439a0a8df6609128" ns2:_="" ns3:_="" ns4:_="">
    <xsd:import namespace="1411e42c-1ca2-4d6d-8a64-091ed34afc5e"/>
    <xsd:import namespace="c43d103f-c16b-4326-b4fd-c0686cfa9131"/>
    <xsd:import namespace="36502a21-1f9b-4e18-a96f-c8b1ad8c4d1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4:TaxCatchAll" minOccurs="0"/>
                <xsd:element ref="ns2:MediaServiceLocation" minOccurs="0"/>
                <xsd:element ref="ns2:MediaServiceObjectDetectorVersions" minOccurs="0"/>
                <xsd:element ref="ns2:Internalalignment" minOccurs="0"/>
                <xsd:element ref="ns2:Year" minOccurs="0"/>
                <xsd:element ref="ns2:Languag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11e42c-1ca2-4d6d-8a64-091ed34afc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00c17db-ee3c-4595-b84e-eadc36ff3bab"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Internalalignment" ma:index="25" nillable="true" ma:displayName="Content" ma:format="Dropdown" ma:internalName="Internalalignment">
      <xsd:simpleType>
        <xsd:restriction base="dms:Choice">
          <xsd:enumeration value="Archive"/>
          <xsd:enumeration value="Agenda"/>
          <xsd:enumeration value="Concept note"/>
          <xsd:enumeration value="Presentation"/>
          <xsd:enumeration value="Minutes"/>
          <xsd:enumeration value="Follow up"/>
          <xsd:enumeration value="Reference documents"/>
        </xsd:restriction>
      </xsd:simpleType>
    </xsd:element>
    <xsd:element name="Year" ma:index="26" nillable="true" ma:displayName="Year" ma:format="Dropdown" ma:internalName="Year">
      <xsd:simpleType>
        <xsd:restriction base="dms:Choice">
          <xsd:enumeration value="2022"/>
          <xsd:enumeration value="2023"/>
          <xsd:enumeration value="2024"/>
          <xsd:enumeration value="2025"/>
        </xsd:restriction>
      </xsd:simpleType>
    </xsd:element>
    <xsd:element name="Language" ma:index="27" nillable="true" ma:displayName="Language" ma:format="Dropdown" ma:internalName="Language">
      <xsd:simpleType>
        <xsd:restriction base="dms:Choice">
          <xsd:enumeration value="ENG"/>
          <xsd:enumeration value="FRE"/>
          <xsd:enumeration value="SPA"/>
        </xsd:restriction>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3d103f-c16b-4326-b4fd-c0686cfa913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6502a21-1f9b-4e18-a96f-c8b1ad8c4d1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50ae368-2037-40e1-8708-e3fc0c2e2e9c}" ma:internalName="TaxCatchAll" ma:showField="CatchAllData" ma:web="c43d103f-c16b-4326-b4fd-c0686cfa913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19058C-AF2B-41EB-94BA-6405A4BE0D53}">
  <ds:schemaRefs>
    <ds:schemaRef ds:uri="http://schemas.openxmlformats.org/officeDocument/2006/bibliography"/>
  </ds:schemaRefs>
</ds:datastoreItem>
</file>

<file path=customXml/itemProps2.xml><?xml version="1.0" encoding="utf-8"?>
<ds:datastoreItem xmlns:ds="http://schemas.openxmlformats.org/officeDocument/2006/customXml" ds:itemID="{EEFA0940-5A7E-4AFC-AF2A-0E3F3DF27C16}">
  <ds:schemaRefs>
    <ds:schemaRef ds:uri="1411e42c-1ca2-4d6d-8a64-091ed34afc5e"/>
    <ds:schemaRef ds:uri="c43d103f-c16b-4326-b4fd-c0686cfa9131"/>
    <ds:schemaRef ds:uri="36502a21-1f9b-4e18-a96f-c8b1ad8c4d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4A9BD79C-B6D9-4B78-82A8-579FDE16DDB9}">
  <ds:schemaRefs>
    <ds:schemaRef ds:uri="http://schemas.microsoft.com/sharepoint/v3/contenttype/forms"/>
  </ds:schemaRefs>
</ds:datastoreItem>
</file>

<file path=customXml/itemProps4.xml><?xml version="1.0" encoding="utf-8"?>
<ds:datastoreItem xmlns:ds="http://schemas.openxmlformats.org/officeDocument/2006/customXml" ds:itemID="{1ED70AC8-6FA6-48F0-B4D4-6B0E920968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11e42c-1ca2-4d6d-8a64-091ed34afc5e"/>
    <ds:schemaRef ds:uri="c43d103f-c16b-4326-b4fd-c0686cfa9131"/>
    <ds:schemaRef ds:uri="36502a21-1f9b-4e18-a96f-c8b1ad8c4d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3228</Words>
  <Characters>17757</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20944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mareugeg@afd.fr</dc:creator>
  <cp:keywords/>
  <dc:description/>
  <cp:lastModifiedBy>SANE Ramatoulaye</cp:lastModifiedBy>
  <cp:revision>3</cp:revision>
  <cp:lastPrinted>2020-10-23T13:11:00Z</cp:lastPrinted>
  <dcterms:created xsi:type="dcterms:W3CDTF">2026-02-05T18:24:00Z</dcterms:created>
  <dcterms:modified xsi:type="dcterms:W3CDTF">2026-02-09T10:10:00Z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0x010100208AE996AB01DF4799AE4B9769A774FD</vt:lpwstr>
  </property>
  <property fmtid="{D5CDD505-2E9C-101B-9397-08002B2CF9AE}" pid="3" name="MediaServiceImageTags">
    <vt:lpwstr/>
  </property>
  <property fmtid="{D5CDD505-2E9C-101B-9397-08002B2CF9AE}" pid="4" name="MSIP_Label_728e38f7-19fe-4052-9f95-09a6074a026b_Enabled">
    <vt:lpwstr>true</vt:lpwstr>
  </property>
  <property fmtid="{D5CDD505-2E9C-101B-9397-08002B2CF9AE}" pid="5" name="MSIP_Label_728e38f7-19fe-4052-9f95-09a6074a026b_SetDate">
    <vt:lpwstr>2024-07-02T14:22:31Z</vt:lpwstr>
  </property>
  <property fmtid="{D5CDD505-2E9C-101B-9397-08002B2CF9AE}" pid="6" name="MSIP_Label_728e38f7-19fe-4052-9f95-09a6074a026b_Method">
    <vt:lpwstr>Standard</vt:lpwstr>
  </property>
  <property fmtid="{D5CDD505-2E9C-101B-9397-08002B2CF9AE}" pid="7" name="MSIP_Label_728e38f7-19fe-4052-9f95-09a6074a026b_Name">
    <vt:lpwstr>728e38f7-19fe-4052-9f95-09a6074a026b</vt:lpwstr>
  </property>
  <property fmtid="{D5CDD505-2E9C-101B-9397-08002B2CF9AE}" pid="8" name="MSIP_Label_728e38f7-19fe-4052-9f95-09a6074a026b_SiteId">
    <vt:lpwstr>506d4541-f9c2-40c2-a103-1aa4736de230</vt:lpwstr>
  </property>
  <property fmtid="{D5CDD505-2E9C-101B-9397-08002B2CF9AE}" pid="9" name="MSIP_Label_728e38f7-19fe-4052-9f95-09a6074a026b_ActionId">
    <vt:lpwstr>c84460de-ff15-4fb6-9ede-18ab8f10058a</vt:lpwstr>
  </property>
  <property fmtid="{D5CDD505-2E9C-101B-9397-08002B2CF9AE}" pid="10" name="MSIP_Label_728e38f7-19fe-4052-9f95-09a6074a026b_ContentBits">
    <vt:lpwstr>0</vt:lpwstr>
  </property>
</Properties>
</file>